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57C" w:rsidRPr="00401ADD" w:rsidRDefault="00C2657C" w:rsidP="00A42457">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EB5C30">
      <w:pPr>
        <w:rPr>
          <w:rFonts w:ascii="Arial" w:hAnsi="Arial" w:cs="Arial"/>
          <w:sz w:val="22"/>
          <w:szCs w:val="22"/>
        </w:rPr>
      </w:pPr>
      <w:r>
        <w:rPr>
          <w:rFonts w:ascii="Arial" w:hAnsi="Arial" w:cs="Arial"/>
          <w:noProof/>
          <w:sz w:val="22"/>
          <w:szCs w:val="22"/>
        </w:rPr>
        <w:pict>
          <v:shapetype id="_x0000_t202" coordsize="21600,21600" o:spt="202" path="m,l,21600r21600,l21600,xe">
            <v:stroke joinstyle="miter"/>
            <v:path gradientshapeok="t" o:connecttype="rect"/>
          </v:shapetype>
          <v:shape id="Text Box 7" o:spid="_x0000_s1026" type="#_x0000_t202" style="position:absolute;margin-left:31.4pt;margin-top:2.05pt;width:396pt;height:19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" filled="f" stroked="f">
            <v:textbox inset="0,0,0,0">
              <w:txbxContent>
                <w:p w:rsidR="00C2657C" w:rsidRPr="00BF5B29" w:rsidRDefault="00C2657C" w:rsidP="00401ADD">
                  <w:pPr>
                    <w:pStyle w:val="Sous-TitreDocument"/>
                    <w:pageBreakBefore w:val="0"/>
                    <w:jc w:val="center"/>
                    <w:rPr>
                      <w:b/>
                      <w:color w:val="auto"/>
                      <w:szCs w:val="40"/>
                    </w:rPr>
                  </w:pPr>
                  <w:r w:rsidRPr="00BF5B29">
                    <w:rPr>
                      <w:b/>
                      <w:color w:val="auto"/>
                      <w:szCs w:val="40"/>
                    </w:rPr>
                    <w:t xml:space="preserve">GESTION DU SAV FTTH  </w:t>
                  </w:r>
                </w:p>
                <w:p w:rsidR="00401ADD" w:rsidRPr="00BF5B29" w:rsidRDefault="00401ADD" w:rsidP="00401ADD">
                  <w:pPr>
                    <w:pStyle w:val="Sous-TitreDocument"/>
                    <w:jc w:val="center"/>
                    <w:rPr>
                      <w:b/>
                      <w:color w:val="auto"/>
                      <w:szCs w:val="40"/>
                    </w:rPr>
                  </w:pPr>
                </w:p>
                <w:p w:rsidR="00401ADD" w:rsidRPr="00BF5B29" w:rsidRDefault="00401ADD" w:rsidP="00401ADD">
                  <w:pPr>
                    <w:pStyle w:val="Sous-TitreDocument"/>
                    <w:jc w:val="center"/>
                    <w:rPr>
                      <w:b/>
                      <w:color w:val="auto"/>
                      <w:szCs w:val="40"/>
                    </w:rPr>
                  </w:pPr>
                  <w:r w:rsidRPr="00BF5B29">
                    <w:rPr>
                      <w:b/>
                      <w:color w:val="auto"/>
                      <w:szCs w:val="40"/>
                    </w:rPr>
                    <w:t xml:space="preserve">Présentation </w:t>
                  </w:r>
                  <w:r w:rsidR="00BE5EDF">
                    <w:rPr>
                      <w:b/>
                      <w:color w:val="auto"/>
                      <w:szCs w:val="40"/>
                    </w:rPr>
                    <w:t xml:space="preserve">du flux de </w:t>
                  </w:r>
                  <w:proofErr w:type="spellStart"/>
                  <w:r w:rsidR="00BE5EDF">
                    <w:rPr>
                      <w:b/>
                      <w:color w:val="auto"/>
                      <w:szCs w:val="40"/>
                    </w:rPr>
                    <w:t>reprovisionning</w:t>
                  </w:r>
                  <w:proofErr w:type="spellEnd"/>
                  <w:r w:rsidR="00BE5EDF">
                    <w:rPr>
                      <w:b/>
                      <w:color w:val="auto"/>
                      <w:szCs w:val="40"/>
                    </w:rPr>
                    <w:t xml:space="preserve"> SAV </w:t>
                  </w:r>
                </w:p>
                <w:p w:rsidR="00401ADD" w:rsidRPr="00BF5B29" w:rsidRDefault="00401ADD" w:rsidP="00401ADD">
                  <w:pPr>
                    <w:pStyle w:val="Sous-TitreDocument"/>
                    <w:pageBreakBefore w:val="0"/>
                    <w:jc w:val="center"/>
                    <w:rPr>
                      <w:b/>
                      <w:color w:val="auto"/>
                      <w:sz w:val="24"/>
                      <w:szCs w:val="24"/>
                    </w:rPr>
                  </w:pPr>
                  <w:r w:rsidRPr="00BF5B29">
                    <w:rPr>
                      <w:b/>
                      <w:color w:val="auto"/>
                      <w:sz w:val="24"/>
                      <w:szCs w:val="24"/>
                    </w:rPr>
                    <w:t xml:space="preserve">Version </w:t>
                  </w:r>
                  <w:r w:rsidR="00824FD2">
                    <w:rPr>
                      <w:b/>
                      <w:color w:val="auto"/>
                      <w:sz w:val="24"/>
                      <w:szCs w:val="24"/>
                    </w:rPr>
                    <w:t>1</w:t>
                  </w:r>
                  <w:r w:rsidRPr="00BF5B29">
                    <w:rPr>
                      <w:b/>
                      <w:color w:val="auto"/>
                      <w:sz w:val="24"/>
                      <w:szCs w:val="24"/>
                    </w:rPr>
                    <w:t>.</w:t>
                  </w:r>
                  <w:del w:id="0" w:author="GUIGON Yves DTSI/DSI" w:date="2017-04-05T14:03:00Z">
                    <w:r w:rsidR="00D90495" w:rsidDel="00C71D7C">
                      <w:rPr>
                        <w:b/>
                        <w:color w:val="auto"/>
                        <w:sz w:val="24"/>
                        <w:szCs w:val="24"/>
                      </w:rPr>
                      <w:delText>3</w:delText>
                    </w:r>
                  </w:del>
                  <w:ins w:id="1" w:author="GUIGON Yves DTSI/DSI" w:date="2017-04-05T14:03:00Z">
                    <w:r w:rsidR="00C71D7C">
                      <w:rPr>
                        <w:b/>
                        <w:color w:val="auto"/>
                        <w:sz w:val="24"/>
                        <w:szCs w:val="24"/>
                      </w:rPr>
                      <w:t>4</w:t>
                    </w:r>
                  </w:ins>
                </w:p>
                <w:p w:rsidR="00C2657C" w:rsidRPr="00BF5B29" w:rsidRDefault="00C2657C" w:rsidP="00401ADD">
                  <w:pPr>
                    <w:pStyle w:val="Sous-TitreDocument"/>
                    <w:pageBreakBefore w:val="0"/>
                    <w:rPr>
                      <w:color w:val="auto"/>
                      <w:sz w:val="24"/>
                      <w:szCs w:val="24"/>
                    </w:rPr>
                  </w:pPr>
                </w:p>
                <w:p w:rsidR="00C2657C" w:rsidRPr="00BF5B29" w:rsidRDefault="00C2657C" w:rsidP="00401ADD"/>
                <w:p w:rsidR="00C2657C" w:rsidRPr="00BF5B29" w:rsidRDefault="00C2657C" w:rsidP="00401ADD">
                  <w:pPr>
                    <w:pStyle w:val="Corpsdetexte"/>
                    <w:jc w:val="right"/>
                    <w:rPr>
                      <w:sz w:val="24"/>
                      <w:szCs w:val="24"/>
                    </w:rPr>
                  </w:pPr>
                </w:p>
                <w:p w:rsidR="00C2657C" w:rsidRPr="00BF5B29" w:rsidRDefault="00C2657C" w:rsidP="00E9514D">
                  <w:pPr>
                    <w:pStyle w:val="Titre"/>
                    <w:numPr>
                      <w:ilvl w:val="0"/>
                      <w:numId w:val="0"/>
                    </w:numPr>
                    <w:ind w:left="357"/>
                    <w:rPr>
                      <w:color w:val="auto"/>
                      <w:sz w:val="24"/>
                      <w:szCs w:val="24"/>
                    </w:rPr>
                  </w:pPr>
                  <w:bookmarkStart w:id="2" w:name="_Toc281556188"/>
                  <w:bookmarkEnd w:id="2"/>
                </w:p>
              </w:txbxContent>
            </v:textbox>
          </v:shape>
        </w:pict>
      </w: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EB5C30" w:rsidP="00A42457">
      <w:pPr>
        <w:pStyle w:val="01SOMMTitre"/>
        <w:rPr>
          <w:rFonts w:cs="Arial"/>
          <w:sz w:val="22"/>
          <w:szCs w:val="22"/>
        </w:rPr>
      </w:pPr>
      <w:r>
        <w:rPr>
          <w:rFonts w:cs="Arial"/>
          <w:noProof/>
          <w:sz w:val="22"/>
          <w:szCs w:val="22"/>
        </w:rPr>
        <w:pict>
          <v:shape id="Text Box 11" o:spid="_x0000_s1027" type="#_x0000_t202" style="position:absolute;left:0;text-align:left;margin-left:3.9pt;margin-top:31.65pt;width:482.75pt;height:283.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" filled="f" stroked="f">
            <v:textbox inset="0,0,0,0">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C2657C" w:rsidRPr="00401ADD"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rsidR="00C2657C" w:rsidRPr="00401ADD" w:rsidRDefault="00C2657C" w:rsidP="001C33C0">
                        <w:pPr>
                          <w:spacing w:before="120" w:after="120"/>
                          <w:jc w:val="center"/>
                          <w:rPr>
                            <w:rStyle w:val="TABL02CaractereGRAS"/>
                            <w:sz w:val="24"/>
                          </w:rPr>
                        </w:pPr>
                        <w:r w:rsidRPr="00401ADD">
                          <w:rPr>
                            <w:rStyle w:val="TABL02CaractereGRAS"/>
                            <w:sz w:val="24"/>
                          </w:rPr>
                          <w:t>SUIVI DES VERSIONS</w:t>
                        </w:r>
                      </w:p>
                    </w:tc>
                  </w:tr>
                  <w:tr w:rsidR="00C2657C"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Version</w:t>
                        </w:r>
                      </w:p>
                    </w:tc>
                    <w:tc>
                      <w:tcPr>
                        <w:tcW w:w="1559"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Date</w:t>
                        </w:r>
                      </w:p>
                    </w:tc>
                    <w:tc>
                      <w:tcPr>
                        <w:tcW w:w="184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Nom du rédacteur</w:t>
                        </w:r>
                      </w:p>
                    </w:tc>
                    <w:tc>
                      <w:tcPr>
                        <w:tcW w:w="4961"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Nature de la modification</w:t>
                        </w:r>
                      </w:p>
                    </w:tc>
                  </w:tr>
                  <w:tr w:rsidR="004177CB"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4177CB" w:rsidRPr="00401ADD" w:rsidRDefault="00EB5C30" w:rsidP="00C611C2">
                        <w:pPr>
                          <w:pStyle w:val="TABL02TexteNoir"/>
                          <w:rPr>
                            <w:sz w:val="24"/>
                            <w:szCs w:val="24"/>
                          </w:rPr>
                        </w:pPr>
                        <w:r>
                          <w:fldChar w:fldCharType="begin"/>
                        </w:r>
                        <w:r>
                          <w:instrText xml:space="preserve"> KEYWORDS  \* MERGEFORMAT </w:instrText>
                        </w:r>
                        <w:r>
                          <w:fldChar w:fldCharType="separate"/>
                        </w:r>
                        <w:r w:rsidR="004177CB" w:rsidRPr="00401ADD">
                          <w:rPr>
                            <w:sz w:val="24"/>
                            <w:szCs w:val="24"/>
                            <w:lang w:val="en-GB"/>
                          </w:rPr>
                          <w:t>0.1</w:t>
                        </w:r>
                        <w:r>
                          <w:rPr>
                            <w:sz w:val="24"/>
                            <w:szCs w:val="24"/>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rsidR="004177CB" w:rsidRPr="00401ADD" w:rsidRDefault="00BE5EDF" w:rsidP="00C611C2">
                        <w:pPr>
                          <w:pStyle w:val="TABL02TexteNoir"/>
                          <w:rPr>
                            <w:sz w:val="24"/>
                            <w:szCs w:val="24"/>
                          </w:rPr>
                        </w:pPr>
                        <w:r>
                          <w:rPr>
                            <w:sz w:val="24"/>
                            <w:szCs w:val="24"/>
                            <w:lang w:val="en-GB"/>
                          </w:rPr>
                          <w:t>27/03/2015</w:t>
                        </w:r>
                      </w:p>
                    </w:tc>
                    <w:tc>
                      <w:tcPr>
                        <w:tcW w:w="1843" w:type="dxa"/>
                        <w:tcBorders>
                          <w:top w:val="single" w:sz="6" w:space="0" w:color="auto"/>
                          <w:left w:val="single" w:sz="6" w:space="0" w:color="auto"/>
                          <w:bottom w:val="single" w:sz="6" w:space="0" w:color="auto"/>
                          <w:right w:val="single" w:sz="6" w:space="0" w:color="auto"/>
                        </w:tcBorders>
                      </w:tcPr>
                      <w:p w:rsidR="004177CB" w:rsidRPr="00401ADD" w:rsidRDefault="00BE5EDF" w:rsidP="00C611C2">
                        <w:pPr>
                          <w:pStyle w:val="TABL02TexteNoir"/>
                          <w:rPr>
                            <w:sz w:val="24"/>
                            <w:szCs w:val="24"/>
                          </w:rPr>
                        </w:pPr>
                        <w:r>
                          <w:rPr>
                            <w:sz w:val="24"/>
                            <w:szCs w:val="24"/>
                          </w:rPr>
                          <w:t xml:space="preserve">GT </w:t>
                        </w:r>
                        <w:proofErr w:type="spellStart"/>
                        <w:r>
                          <w:rPr>
                            <w:sz w:val="24"/>
                            <w:szCs w:val="24"/>
                          </w:rPr>
                          <w:t>Interop</w:t>
                        </w:r>
                        <w:proofErr w:type="spellEnd"/>
                        <w:r>
                          <w:rPr>
                            <w:sz w:val="24"/>
                            <w:szCs w:val="24"/>
                          </w:rPr>
                          <w:t xml:space="preserve"> SAV</w:t>
                        </w:r>
                        <w:r w:rsidR="004177CB" w:rsidRPr="00401ADD">
                          <w:rPr>
                            <w:sz w:val="24"/>
                            <w:szCs w:val="24"/>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sidRPr="00401ADD">
                          <w:rPr>
                            <w:sz w:val="24"/>
                            <w:szCs w:val="24"/>
                          </w:rPr>
                          <w:t>Création</w:t>
                        </w:r>
                      </w:p>
                    </w:tc>
                  </w:tr>
                  <w:tr w:rsidR="004177CB"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4177CB" w:rsidRPr="00401ADD" w:rsidRDefault="009E5CD1" w:rsidP="00C611C2">
                        <w:pPr>
                          <w:pStyle w:val="TABL02TexteNoir"/>
                          <w:rPr>
                            <w:sz w:val="24"/>
                            <w:szCs w:val="24"/>
                          </w:rPr>
                        </w:pPr>
                        <w:r>
                          <w:rPr>
                            <w:sz w:val="24"/>
                            <w:szCs w:val="24"/>
                          </w:rPr>
                          <w:t>1.1</w:t>
                        </w:r>
                      </w:p>
                    </w:tc>
                    <w:tc>
                      <w:tcPr>
                        <w:tcW w:w="1559" w:type="dxa"/>
                        <w:tcBorders>
                          <w:top w:val="single" w:sz="6" w:space="0" w:color="auto"/>
                          <w:left w:val="single" w:sz="6" w:space="0" w:color="auto"/>
                          <w:bottom w:val="single" w:sz="6" w:space="0" w:color="auto"/>
                          <w:right w:val="single" w:sz="6" w:space="0" w:color="auto"/>
                        </w:tcBorders>
                      </w:tcPr>
                      <w:p w:rsidR="004177CB" w:rsidRPr="00401ADD" w:rsidRDefault="009E5CD1" w:rsidP="00C611C2">
                        <w:pPr>
                          <w:pStyle w:val="TABL02TexteNoir"/>
                          <w:rPr>
                            <w:sz w:val="24"/>
                            <w:szCs w:val="24"/>
                          </w:rPr>
                        </w:pPr>
                        <w:r>
                          <w:rPr>
                            <w:sz w:val="24"/>
                            <w:szCs w:val="24"/>
                          </w:rPr>
                          <w:t>14/04/2016</w:t>
                        </w:r>
                      </w:p>
                    </w:tc>
                    <w:tc>
                      <w:tcPr>
                        <w:tcW w:w="1843" w:type="dxa"/>
                        <w:tcBorders>
                          <w:top w:val="single" w:sz="6" w:space="0" w:color="auto"/>
                          <w:left w:val="single" w:sz="6" w:space="0" w:color="auto"/>
                          <w:bottom w:val="single" w:sz="6" w:space="0" w:color="auto"/>
                          <w:right w:val="single" w:sz="6" w:space="0" w:color="auto"/>
                        </w:tcBorders>
                      </w:tcPr>
                      <w:p w:rsidR="004177CB" w:rsidRPr="00401ADD" w:rsidRDefault="009E5CD1" w:rsidP="00C611C2">
                        <w:pPr>
                          <w:pStyle w:val="TABL02TexteNoir"/>
                          <w:rPr>
                            <w:sz w:val="24"/>
                            <w:szCs w:val="24"/>
                          </w:rPr>
                        </w:pPr>
                        <w:r>
                          <w:rPr>
                            <w:sz w:val="24"/>
                            <w:szCs w:val="24"/>
                          </w:rPr>
                          <w:t xml:space="preserve">GT </w:t>
                        </w:r>
                        <w:proofErr w:type="spellStart"/>
                        <w:r>
                          <w:rPr>
                            <w:sz w:val="24"/>
                            <w:szCs w:val="24"/>
                          </w:rPr>
                          <w:t>Interop</w:t>
                        </w:r>
                        <w:proofErr w:type="spellEnd"/>
                        <w:r>
                          <w:rPr>
                            <w:sz w:val="24"/>
                            <w:szCs w:val="24"/>
                          </w:rPr>
                          <w:t xml:space="preserve"> SAV</w:t>
                        </w:r>
                      </w:p>
                    </w:tc>
                    <w:tc>
                      <w:tcPr>
                        <w:tcW w:w="4961" w:type="dxa"/>
                        <w:tcBorders>
                          <w:top w:val="single" w:sz="6" w:space="0" w:color="auto"/>
                          <w:left w:val="single" w:sz="6" w:space="0" w:color="auto"/>
                          <w:bottom w:val="single" w:sz="6" w:space="0" w:color="auto"/>
                          <w:right w:val="single" w:sz="6" w:space="0" w:color="auto"/>
                        </w:tcBorders>
                      </w:tcPr>
                      <w:p w:rsidR="004177CB" w:rsidRPr="00401ADD" w:rsidRDefault="009E5CD1" w:rsidP="00C611C2">
                        <w:pPr>
                          <w:pStyle w:val="TABL02TexteNoir"/>
                          <w:rPr>
                            <w:sz w:val="24"/>
                            <w:szCs w:val="24"/>
                          </w:rPr>
                        </w:pPr>
                        <w:r>
                          <w:rPr>
                            <w:sz w:val="24"/>
                            <w:szCs w:val="24"/>
                          </w:rPr>
                          <w:t xml:space="preserve">Mise à jour pour intégrer les cas de </w:t>
                        </w:r>
                        <w:proofErr w:type="spellStart"/>
                        <w:r>
                          <w:rPr>
                            <w:sz w:val="24"/>
                            <w:szCs w:val="24"/>
                          </w:rPr>
                          <w:t>reprovisionning</w:t>
                        </w:r>
                        <w:proofErr w:type="spellEnd"/>
                        <w:r>
                          <w:rPr>
                            <w:sz w:val="24"/>
                            <w:szCs w:val="24"/>
                          </w:rPr>
                          <w:t xml:space="preserve"> à chaud en SAV</w:t>
                        </w:r>
                        <w:r w:rsidR="008C1BAD">
                          <w:rPr>
                            <w:sz w:val="24"/>
                            <w:szCs w:val="24"/>
                          </w:rPr>
                          <w:t xml:space="preserve"> (mutation à chaud)</w:t>
                        </w:r>
                      </w:p>
                    </w:tc>
                  </w:tr>
                  <w:tr w:rsidR="003874B5"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3874B5" w:rsidRDefault="003874B5" w:rsidP="00C611C2">
                        <w:pPr>
                          <w:pStyle w:val="TABL02TexteNoir"/>
                          <w:rPr>
                            <w:sz w:val="24"/>
                            <w:szCs w:val="24"/>
                          </w:rPr>
                        </w:pPr>
                        <w:r>
                          <w:rPr>
                            <w:sz w:val="24"/>
                            <w:szCs w:val="24"/>
                          </w:rPr>
                          <w:t>1.2</w:t>
                        </w:r>
                      </w:p>
                    </w:tc>
                    <w:tc>
                      <w:tcPr>
                        <w:tcW w:w="1559" w:type="dxa"/>
                        <w:tcBorders>
                          <w:top w:val="single" w:sz="6" w:space="0" w:color="auto"/>
                          <w:left w:val="single" w:sz="6" w:space="0" w:color="auto"/>
                          <w:bottom w:val="single" w:sz="6" w:space="0" w:color="auto"/>
                          <w:right w:val="single" w:sz="6" w:space="0" w:color="auto"/>
                        </w:tcBorders>
                      </w:tcPr>
                      <w:p w:rsidR="003874B5" w:rsidRDefault="003874B5" w:rsidP="00C611C2">
                        <w:pPr>
                          <w:pStyle w:val="TABL02TexteNoir"/>
                          <w:rPr>
                            <w:sz w:val="24"/>
                            <w:szCs w:val="24"/>
                          </w:rPr>
                        </w:pPr>
                        <w:r>
                          <w:rPr>
                            <w:sz w:val="24"/>
                            <w:szCs w:val="24"/>
                          </w:rPr>
                          <w:t>01/06/2016</w:t>
                        </w:r>
                      </w:p>
                    </w:tc>
                    <w:tc>
                      <w:tcPr>
                        <w:tcW w:w="1843" w:type="dxa"/>
                        <w:tcBorders>
                          <w:top w:val="single" w:sz="6" w:space="0" w:color="auto"/>
                          <w:left w:val="single" w:sz="6" w:space="0" w:color="auto"/>
                          <w:bottom w:val="single" w:sz="6" w:space="0" w:color="auto"/>
                          <w:right w:val="single" w:sz="6" w:space="0" w:color="auto"/>
                        </w:tcBorders>
                      </w:tcPr>
                      <w:p w:rsidR="003874B5" w:rsidRDefault="003874B5" w:rsidP="00C611C2">
                        <w:pPr>
                          <w:pStyle w:val="TABL02TexteNoir"/>
                          <w:rPr>
                            <w:sz w:val="24"/>
                            <w:szCs w:val="24"/>
                          </w:rPr>
                        </w:pPr>
                        <w:r>
                          <w:rPr>
                            <w:sz w:val="24"/>
                            <w:szCs w:val="24"/>
                          </w:rPr>
                          <w:t xml:space="preserve">L. </w:t>
                        </w:r>
                        <w:proofErr w:type="spellStart"/>
                        <w:r>
                          <w:rPr>
                            <w:sz w:val="24"/>
                            <w:szCs w:val="24"/>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rsidR="003874B5" w:rsidRDefault="007F4458" w:rsidP="00C611C2">
                        <w:pPr>
                          <w:pStyle w:val="TABL02TexteNoir"/>
                          <w:rPr>
                            <w:sz w:val="24"/>
                            <w:szCs w:val="24"/>
                          </w:rPr>
                        </w:pPr>
                        <w:r>
                          <w:rPr>
                            <w:sz w:val="24"/>
                            <w:szCs w:val="24"/>
                          </w:rPr>
                          <w:t>Suppression de</w:t>
                        </w:r>
                        <w:r w:rsidR="003874B5">
                          <w:rPr>
                            <w:sz w:val="24"/>
                            <w:szCs w:val="24"/>
                          </w:rPr>
                          <w:t xml:space="preserve"> la notion d’émission de ticket en cas de </w:t>
                        </w:r>
                        <w:proofErr w:type="spellStart"/>
                        <w:r w:rsidR="003874B5">
                          <w:rPr>
                            <w:sz w:val="24"/>
                            <w:szCs w:val="24"/>
                          </w:rPr>
                          <w:t>reprovisionning</w:t>
                        </w:r>
                        <w:proofErr w:type="spellEnd"/>
                        <w:r w:rsidR="003874B5">
                          <w:rPr>
                            <w:sz w:val="24"/>
                            <w:szCs w:val="24"/>
                          </w:rPr>
                          <w:t xml:space="preserve"> à chaud en SAV suite à l’</w:t>
                        </w:r>
                        <w:proofErr w:type="spellStart"/>
                        <w:r w:rsidR="003874B5">
                          <w:rPr>
                            <w:sz w:val="24"/>
                            <w:szCs w:val="24"/>
                          </w:rPr>
                          <w:t>interop</w:t>
                        </w:r>
                        <w:proofErr w:type="spellEnd"/>
                        <w:r w:rsidR="003874B5">
                          <w:rPr>
                            <w:sz w:val="24"/>
                            <w:szCs w:val="24"/>
                          </w:rPr>
                          <w:t xml:space="preserve"> du 01/06/2016</w:t>
                        </w:r>
                      </w:p>
                    </w:tc>
                  </w:tr>
                  <w:tr w:rsidR="00D90495"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D90495" w:rsidRDefault="00D90495" w:rsidP="00C611C2">
                        <w:pPr>
                          <w:pStyle w:val="TABL02TexteNoir"/>
                          <w:rPr>
                            <w:sz w:val="24"/>
                            <w:szCs w:val="24"/>
                          </w:rPr>
                        </w:pPr>
                        <w:r>
                          <w:rPr>
                            <w:sz w:val="24"/>
                            <w:szCs w:val="24"/>
                          </w:rPr>
                          <w:t>1.3</w:t>
                        </w:r>
                      </w:p>
                    </w:tc>
                    <w:tc>
                      <w:tcPr>
                        <w:tcW w:w="1559" w:type="dxa"/>
                        <w:tcBorders>
                          <w:top w:val="single" w:sz="6" w:space="0" w:color="auto"/>
                          <w:left w:val="single" w:sz="6" w:space="0" w:color="auto"/>
                          <w:bottom w:val="single" w:sz="6" w:space="0" w:color="auto"/>
                          <w:right w:val="single" w:sz="6" w:space="0" w:color="auto"/>
                        </w:tcBorders>
                      </w:tcPr>
                      <w:p w:rsidR="00D90495" w:rsidRDefault="00D90495" w:rsidP="00C611C2">
                        <w:pPr>
                          <w:pStyle w:val="TABL02TexteNoir"/>
                          <w:rPr>
                            <w:sz w:val="24"/>
                            <w:szCs w:val="24"/>
                          </w:rPr>
                        </w:pPr>
                        <w:r>
                          <w:rPr>
                            <w:sz w:val="24"/>
                            <w:szCs w:val="24"/>
                          </w:rPr>
                          <w:t>12/07/2016</w:t>
                        </w:r>
                      </w:p>
                    </w:tc>
                    <w:tc>
                      <w:tcPr>
                        <w:tcW w:w="1843" w:type="dxa"/>
                        <w:tcBorders>
                          <w:top w:val="single" w:sz="6" w:space="0" w:color="auto"/>
                          <w:left w:val="single" w:sz="6" w:space="0" w:color="auto"/>
                          <w:bottom w:val="single" w:sz="6" w:space="0" w:color="auto"/>
                          <w:right w:val="single" w:sz="6" w:space="0" w:color="auto"/>
                        </w:tcBorders>
                      </w:tcPr>
                      <w:p w:rsidR="00D90495" w:rsidRDefault="00D90495" w:rsidP="00C611C2">
                        <w:pPr>
                          <w:pStyle w:val="TABL02TexteNoir"/>
                          <w:rPr>
                            <w:sz w:val="24"/>
                            <w:szCs w:val="24"/>
                          </w:rPr>
                        </w:pPr>
                        <w:r>
                          <w:rPr>
                            <w:sz w:val="24"/>
                            <w:szCs w:val="24"/>
                          </w:rPr>
                          <w:t xml:space="preserve">GT </w:t>
                        </w:r>
                        <w:proofErr w:type="spellStart"/>
                        <w:r>
                          <w:rPr>
                            <w:sz w:val="24"/>
                            <w:szCs w:val="24"/>
                          </w:rPr>
                          <w:t>Interop</w:t>
                        </w:r>
                        <w:proofErr w:type="spellEnd"/>
                        <w:r>
                          <w:rPr>
                            <w:sz w:val="24"/>
                            <w:szCs w:val="24"/>
                          </w:rPr>
                          <w:t xml:space="preserve"> SAV</w:t>
                        </w:r>
                      </w:p>
                    </w:tc>
                    <w:tc>
                      <w:tcPr>
                        <w:tcW w:w="4961" w:type="dxa"/>
                        <w:tcBorders>
                          <w:top w:val="single" w:sz="6" w:space="0" w:color="auto"/>
                          <w:left w:val="single" w:sz="6" w:space="0" w:color="auto"/>
                          <w:bottom w:val="single" w:sz="6" w:space="0" w:color="auto"/>
                          <w:right w:val="single" w:sz="6" w:space="0" w:color="auto"/>
                        </w:tcBorders>
                      </w:tcPr>
                      <w:p w:rsidR="002E78D5" w:rsidRDefault="00D90495">
                        <w:pPr>
                          <w:pStyle w:val="TABL02TexteNoir"/>
                          <w:rPr>
                            <w:sz w:val="24"/>
                            <w:szCs w:val="24"/>
                          </w:rPr>
                        </w:pPr>
                        <w:r>
                          <w:rPr>
                            <w:sz w:val="24"/>
                            <w:szCs w:val="24"/>
                          </w:rPr>
                          <w:t>Relecture et rédaction du mode d’envoi des fichiers</w:t>
                        </w:r>
                      </w:p>
                    </w:tc>
                  </w:tr>
                  <w:tr w:rsidR="00C71D7C" w:rsidTr="00C71D7C">
                    <w:trPr>
                      <w:cantSplit/>
                      <w:ins w:id="3" w:author="GUIGON Yves DTSI/DSI" w:date="2017-04-05T14:03:00Z"/>
                    </w:trPr>
                    <w:tc>
                      <w:tcPr>
                        <w:tcW w:w="1013" w:type="dxa"/>
                        <w:tcBorders>
                          <w:top w:val="single" w:sz="6" w:space="0" w:color="auto"/>
                          <w:left w:val="single" w:sz="6" w:space="0" w:color="auto"/>
                          <w:bottom w:val="single" w:sz="6" w:space="0" w:color="auto"/>
                          <w:right w:val="single" w:sz="6" w:space="0" w:color="auto"/>
                        </w:tcBorders>
                      </w:tcPr>
                      <w:p w:rsidR="00C71D7C" w:rsidRDefault="00C71D7C" w:rsidP="00A245F2">
                        <w:pPr>
                          <w:pStyle w:val="TABL02TexteNoir"/>
                          <w:rPr>
                            <w:ins w:id="4" w:author="GUIGON Yves DTSI/DSI" w:date="2017-04-05T14:03:00Z"/>
                            <w:sz w:val="24"/>
                            <w:szCs w:val="24"/>
                          </w:rPr>
                        </w:pPr>
                        <w:ins w:id="5" w:author="GUIGON Yves DTSI/DSI" w:date="2017-04-05T14:03:00Z">
                          <w:r>
                            <w:rPr>
                              <w:sz w:val="24"/>
                              <w:szCs w:val="24"/>
                            </w:rPr>
                            <w:t>1.4</w:t>
                          </w:r>
                        </w:ins>
                      </w:p>
                    </w:tc>
                    <w:tc>
                      <w:tcPr>
                        <w:tcW w:w="1559" w:type="dxa"/>
                        <w:tcBorders>
                          <w:top w:val="single" w:sz="6" w:space="0" w:color="auto"/>
                          <w:left w:val="single" w:sz="6" w:space="0" w:color="auto"/>
                          <w:bottom w:val="single" w:sz="6" w:space="0" w:color="auto"/>
                          <w:right w:val="single" w:sz="6" w:space="0" w:color="auto"/>
                        </w:tcBorders>
                      </w:tcPr>
                      <w:p w:rsidR="00C71D7C" w:rsidRDefault="00C71D7C" w:rsidP="00BC55E2">
                        <w:pPr>
                          <w:pStyle w:val="TABL02TexteNoir"/>
                          <w:rPr>
                            <w:ins w:id="6" w:author="GUIGON Yves DTSI/DSI" w:date="2017-04-05T14:03:00Z"/>
                            <w:sz w:val="24"/>
                            <w:szCs w:val="24"/>
                          </w:rPr>
                        </w:pPr>
                        <w:ins w:id="7" w:author="GUIGON Yves DTSI/DSI" w:date="2017-04-05T14:03:00Z">
                          <w:r>
                            <w:rPr>
                              <w:sz w:val="24"/>
                              <w:szCs w:val="24"/>
                            </w:rPr>
                            <w:t>0</w:t>
                          </w:r>
                        </w:ins>
                        <w:ins w:id="8" w:author="GUIGON Yves DTSI/DSI" w:date="2017-04-05T14:05:00Z">
                          <w:r w:rsidR="00BC55E2">
                            <w:rPr>
                              <w:sz w:val="24"/>
                              <w:szCs w:val="24"/>
                            </w:rPr>
                            <w:t>5</w:t>
                          </w:r>
                        </w:ins>
                        <w:ins w:id="9" w:author="GUIGON Yves DTSI/DSI" w:date="2017-04-05T14:03:00Z">
                          <w:r w:rsidR="00BC55E2">
                            <w:rPr>
                              <w:sz w:val="24"/>
                              <w:szCs w:val="24"/>
                            </w:rPr>
                            <w:t>/0</w:t>
                          </w:r>
                        </w:ins>
                        <w:ins w:id="10" w:author="GUIGON Yves DTSI/DSI" w:date="2017-04-05T14:05:00Z">
                          <w:r w:rsidR="00BC55E2">
                            <w:rPr>
                              <w:sz w:val="24"/>
                              <w:szCs w:val="24"/>
                            </w:rPr>
                            <w:t>4</w:t>
                          </w:r>
                        </w:ins>
                        <w:ins w:id="11" w:author="GUIGON Yves DTSI/DSI" w:date="2017-04-05T14:03:00Z">
                          <w:r>
                            <w:rPr>
                              <w:sz w:val="24"/>
                              <w:szCs w:val="24"/>
                            </w:rPr>
                            <w:t>/201</w:t>
                          </w:r>
                        </w:ins>
                        <w:ins w:id="12" w:author="GUIGON Yves DTSI/DSI" w:date="2017-04-05T14:05:00Z">
                          <w:r w:rsidR="00BC55E2">
                            <w:rPr>
                              <w:sz w:val="24"/>
                              <w:szCs w:val="24"/>
                            </w:rPr>
                            <w:t>7</w:t>
                          </w:r>
                        </w:ins>
                      </w:p>
                    </w:tc>
                    <w:tc>
                      <w:tcPr>
                        <w:tcW w:w="1843" w:type="dxa"/>
                        <w:tcBorders>
                          <w:top w:val="single" w:sz="6" w:space="0" w:color="auto"/>
                          <w:left w:val="single" w:sz="6" w:space="0" w:color="auto"/>
                          <w:bottom w:val="single" w:sz="6" w:space="0" w:color="auto"/>
                          <w:right w:val="single" w:sz="6" w:space="0" w:color="auto"/>
                        </w:tcBorders>
                      </w:tcPr>
                      <w:p w:rsidR="00C71D7C" w:rsidRDefault="00C71D7C" w:rsidP="00A245F2">
                        <w:pPr>
                          <w:pStyle w:val="TABL02TexteNoir"/>
                          <w:rPr>
                            <w:ins w:id="13" w:author="GUIGON Yves DTSI/DSI" w:date="2017-04-05T14:03:00Z"/>
                            <w:sz w:val="24"/>
                            <w:szCs w:val="24"/>
                          </w:rPr>
                        </w:pPr>
                        <w:ins w:id="14" w:author="GUIGON Yves DTSI/DSI" w:date="2017-04-05T14:03:00Z">
                          <w:r>
                            <w:rPr>
                              <w:sz w:val="24"/>
                              <w:szCs w:val="24"/>
                            </w:rPr>
                            <w:t xml:space="preserve">GT </w:t>
                          </w:r>
                          <w:proofErr w:type="spellStart"/>
                          <w:r>
                            <w:rPr>
                              <w:sz w:val="24"/>
                              <w:szCs w:val="24"/>
                            </w:rPr>
                            <w:t>Interop</w:t>
                          </w:r>
                          <w:proofErr w:type="spellEnd"/>
                          <w:r>
                            <w:rPr>
                              <w:sz w:val="24"/>
                              <w:szCs w:val="24"/>
                            </w:rPr>
                            <w:t xml:space="preserve"> SAV</w:t>
                          </w:r>
                        </w:ins>
                      </w:p>
                    </w:tc>
                    <w:tc>
                      <w:tcPr>
                        <w:tcW w:w="4961" w:type="dxa"/>
                        <w:tcBorders>
                          <w:top w:val="single" w:sz="6" w:space="0" w:color="auto"/>
                          <w:left w:val="single" w:sz="6" w:space="0" w:color="auto"/>
                          <w:bottom w:val="single" w:sz="6" w:space="0" w:color="auto"/>
                          <w:right w:val="single" w:sz="6" w:space="0" w:color="auto"/>
                        </w:tcBorders>
                      </w:tcPr>
                      <w:p w:rsidR="00C71D7C" w:rsidRDefault="00BC55E2" w:rsidP="00A245F2">
                        <w:pPr>
                          <w:pStyle w:val="TABL02TexteNoir"/>
                          <w:rPr>
                            <w:ins w:id="15" w:author="GUIGON Yves DTSI/DSI" w:date="2017-04-05T14:03:00Z"/>
                            <w:sz w:val="24"/>
                            <w:szCs w:val="24"/>
                          </w:rPr>
                        </w:pPr>
                        <w:ins w:id="16" w:author="GUIGON Yves DTSI/DSI" w:date="2017-04-05T14:05:00Z">
                          <w:r>
                            <w:rPr>
                              <w:sz w:val="24"/>
                              <w:szCs w:val="24"/>
                            </w:rPr>
                            <w:t xml:space="preserve">Précisions sur les </w:t>
                          </w:r>
                          <w:proofErr w:type="spellStart"/>
                          <w:r>
                            <w:rPr>
                              <w:sz w:val="24"/>
                              <w:szCs w:val="24"/>
                            </w:rPr>
                            <w:t>Notif_REprov_</w:t>
                          </w:r>
                        </w:ins>
                        <w:ins w:id="17" w:author="GUIGON Yves DTSI/DSI" w:date="2017-04-05T14:06:00Z">
                          <w:r>
                            <w:rPr>
                              <w:sz w:val="24"/>
                              <w:szCs w:val="24"/>
                            </w:rPr>
                            <w:t>SAV</w:t>
                          </w:r>
                          <w:proofErr w:type="spellEnd"/>
                          <w:r>
                            <w:rPr>
                              <w:sz w:val="24"/>
                              <w:szCs w:val="24"/>
                            </w:rPr>
                            <w:t xml:space="preserve"> de type REAMENAGEMENT</w:t>
                          </w:r>
                        </w:ins>
                      </w:p>
                    </w:tc>
                  </w:tr>
                </w:tbl>
                <w:p w:rsidR="00C2657C" w:rsidRPr="00401ADD" w:rsidRDefault="00C2657C" w:rsidP="00A42457"/>
                <w:p w:rsidR="00C2657C" w:rsidRPr="00401ADD" w:rsidRDefault="00C2657C" w:rsidP="00A42457"/>
              </w:txbxContent>
            </v:textbox>
          </v:shape>
        </w:pict>
      </w: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bookmarkStart w:id="18" w:name="_GoBack"/>
    </w:p>
    <w:bookmarkEnd w:id="18"/>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r w:rsidRPr="00401ADD">
        <w:rPr>
          <w:rFonts w:cs="Arial"/>
          <w:sz w:val="22"/>
          <w:szCs w:val="22"/>
        </w:rPr>
        <w:br w:type="page"/>
      </w:r>
      <w:r w:rsidRPr="00401ADD">
        <w:rPr>
          <w:rFonts w:cs="Arial"/>
          <w:sz w:val="22"/>
          <w:szCs w:val="22"/>
        </w:rPr>
        <w:lastRenderedPageBreak/>
        <w:t>Sommaire</w:t>
      </w:r>
    </w:p>
    <w:p w:rsidR="00A7115F" w:rsidRDefault="008E13B7">
      <w:pPr>
        <w:pStyle w:val="TM1"/>
        <w:rPr>
          <w:rFonts w:asciiTheme="minorHAnsi" w:eastAsiaTheme="minorEastAsia" w:hAnsiTheme="minorHAnsi" w:cstheme="minorBidi"/>
          <w:noProof/>
          <w:color w:val="auto"/>
          <w:sz w:val="22"/>
          <w:szCs w:val="22"/>
        </w:rPr>
      </w:pPr>
      <w:r w:rsidRPr="00401ADD">
        <w:rPr>
          <w:rFonts w:cs="Arial"/>
          <w:sz w:val="22"/>
          <w:szCs w:val="22"/>
        </w:rPr>
        <w:fldChar w:fldCharType="begin"/>
      </w:r>
      <w:r w:rsidR="00C2657C" w:rsidRPr="00401ADD">
        <w:rPr>
          <w:rFonts w:cs="Arial"/>
          <w:sz w:val="22"/>
          <w:szCs w:val="22"/>
        </w:rPr>
        <w:instrText xml:space="preserve"> TOC \o "3-3" \t "Titre 1;1;Titre 2;2;Titre;1" </w:instrText>
      </w:r>
      <w:r w:rsidRPr="00401ADD">
        <w:rPr>
          <w:rFonts w:cs="Arial"/>
          <w:sz w:val="22"/>
          <w:szCs w:val="22"/>
        </w:rPr>
        <w:fldChar w:fldCharType="separate"/>
      </w:r>
      <w:r w:rsidR="00A7115F" w:rsidRPr="005C0A01">
        <w:rPr>
          <w:rFonts w:cs="Times New Roman"/>
          <w:b/>
          <w:noProof/>
        </w:rPr>
        <w:t>1.</w:t>
      </w:r>
      <w:r w:rsidR="00A7115F">
        <w:rPr>
          <w:rFonts w:asciiTheme="minorHAnsi" w:eastAsiaTheme="minorEastAsia" w:hAnsiTheme="minorHAnsi" w:cstheme="minorBidi"/>
          <w:noProof/>
          <w:color w:val="auto"/>
          <w:sz w:val="22"/>
          <w:szCs w:val="22"/>
        </w:rPr>
        <w:tab/>
      </w:r>
      <w:r w:rsidR="00A7115F" w:rsidRPr="005C0A01">
        <w:rPr>
          <w:rFonts w:cs="Arial"/>
          <w:noProof/>
        </w:rPr>
        <w:t>Contexte et objectifs</w:t>
      </w:r>
      <w:r w:rsidR="00A7115F">
        <w:rPr>
          <w:noProof/>
        </w:rPr>
        <w:tab/>
      </w:r>
      <w:r>
        <w:rPr>
          <w:noProof/>
        </w:rPr>
        <w:fldChar w:fldCharType="begin"/>
      </w:r>
      <w:r w:rsidR="00A7115F">
        <w:rPr>
          <w:noProof/>
        </w:rPr>
        <w:instrText xml:space="preserve"> PAGEREF _Toc456083334 \h </w:instrText>
      </w:r>
      <w:r>
        <w:rPr>
          <w:noProof/>
        </w:rPr>
      </w:r>
      <w:r>
        <w:rPr>
          <w:noProof/>
        </w:rPr>
        <w:fldChar w:fldCharType="separate"/>
      </w:r>
      <w:r w:rsidR="00A7115F">
        <w:rPr>
          <w:noProof/>
        </w:rPr>
        <w:t>3</w:t>
      </w:r>
      <w:r>
        <w:rPr>
          <w:noProof/>
        </w:rPr>
        <w:fldChar w:fldCharType="end"/>
      </w:r>
    </w:p>
    <w:p w:rsidR="00A7115F" w:rsidRDefault="00A7115F">
      <w:pPr>
        <w:pStyle w:val="TM2"/>
        <w:rPr>
          <w:rFonts w:asciiTheme="minorHAnsi" w:eastAsiaTheme="minorEastAsia" w:hAnsiTheme="minorHAnsi" w:cstheme="minorBidi"/>
          <w:noProof/>
          <w:color w:val="auto"/>
          <w:sz w:val="22"/>
          <w:szCs w:val="22"/>
        </w:rPr>
      </w:pPr>
      <w:r w:rsidRPr="005C0A01">
        <w:rPr>
          <w:rFonts w:cs="Times New Roman"/>
          <w:noProof/>
          <w:color w:val="009FC3"/>
        </w:rPr>
        <w:t>1.1.</w:t>
      </w:r>
      <w:r>
        <w:rPr>
          <w:rFonts w:asciiTheme="minorHAnsi" w:eastAsiaTheme="minorEastAsia" w:hAnsiTheme="minorHAnsi" w:cstheme="minorBidi"/>
          <w:noProof/>
          <w:color w:val="auto"/>
          <w:sz w:val="22"/>
          <w:szCs w:val="22"/>
        </w:rPr>
        <w:tab/>
      </w:r>
      <w:r w:rsidRPr="005C0A01">
        <w:rPr>
          <w:rFonts w:cs="Arial"/>
          <w:noProof/>
        </w:rPr>
        <w:t>Objet du document</w:t>
      </w:r>
      <w:r>
        <w:rPr>
          <w:noProof/>
        </w:rPr>
        <w:tab/>
      </w:r>
      <w:r w:rsidR="008E13B7">
        <w:rPr>
          <w:noProof/>
        </w:rPr>
        <w:fldChar w:fldCharType="begin"/>
      </w:r>
      <w:r>
        <w:rPr>
          <w:noProof/>
        </w:rPr>
        <w:instrText xml:space="preserve"> PAGEREF _Toc456083335 \h </w:instrText>
      </w:r>
      <w:r w:rsidR="008E13B7">
        <w:rPr>
          <w:noProof/>
        </w:rPr>
      </w:r>
      <w:r w:rsidR="008E13B7">
        <w:rPr>
          <w:noProof/>
        </w:rPr>
        <w:fldChar w:fldCharType="separate"/>
      </w:r>
      <w:r>
        <w:rPr>
          <w:noProof/>
        </w:rPr>
        <w:t>3</w:t>
      </w:r>
      <w:r w:rsidR="008E13B7">
        <w:rPr>
          <w:noProof/>
        </w:rPr>
        <w:fldChar w:fldCharType="end"/>
      </w:r>
    </w:p>
    <w:p w:rsidR="00A7115F" w:rsidRDefault="00A7115F">
      <w:pPr>
        <w:pStyle w:val="TM2"/>
        <w:rPr>
          <w:rFonts w:asciiTheme="minorHAnsi" w:eastAsiaTheme="minorEastAsia" w:hAnsiTheme="minorHAnsi" w:cstheme="minorBidi"/>
          <w:noProof/>
          <w:color w:val="auto"/>
          <w:sz w:val="22"/>
          <w:szCs w:val="22"/>
        </w:rPr>
      </w:pPr>
      <w:r w:rsidRPr="005C0A01">
        <w:rPr>
          <w:rFonts w:cs="Times New Roman"/>
          <w:noProof/>
          <w:color w:val="009FC3"/>
        </w:rPr>
        <w:t>1.2.</w:t>
      </w:r>
      <w:r>
        <w:rPr>
          <w:rFonts w:asciiTheme="minorHAnsi" w:eastAsiaTheme="minorEastAsia" w:hAnsiTheme="minorHAnsi" w:cstheme="minorBidi"/>
          <w:noProof/>
          <w:color w:val="auto"/>
          <w:sz w:val="22"/>
          <w:szCs w:val="22"/>
        </w:rPr>
        <w:tab/>
      </w:r>
      <w:r w:rsidRPr="005C0A01">
        <w:rPr>
          <w:rFonts w:cs="Arial"/>
          <w:noProof/>
        </w:rPr>
        <w:t>Documents de référence applicables</w:t>
      </w:r>
      <w:r>
        <w:rPr>
          <w:noProof/>
        </w:rPr>
        <w:tab/>
      </w:r>
      <w:r w:rsidR="008E13B7">
        <w:rPr>
          <w:noProof/>
        </w:rPr>
        <w:fldChar w:fldCharType="begin"/>
      </w:r>
      <w:r>
        <w:rPr>
          <w:noProof/>
        </w:rPr>
        <w:instrText xml:space="preserve"> PAGEREF _Toc456083336 \h </w:instrText>
      </w:r>
      <w:r w:rsidR="008E13B7">
        <w:rPr>
          <w:noProof/>
        </w:rPr>
      </w:r>
      <w:r w:rsidR="008E13B7">
        <w:rPr>
          <w:noProof/>
        </w:rPr>
        <w:fldChar w:fldCharType="separate"/>
      </w:r>
      <w:r>
        <w:rPr>
          <w:noProof/>
        </w:rPr>
        <w:t>3</w:t>
      </w:r>
      <w:r w:rsidR="008E13B7">
        <w:rPr>
          <w:noProof/>
        </w:rPr>
        <w:fldChar w:fldCharType="end"/>
      </w:r>
    </w:p>
    <w:p w:rsidR="00A7115F" w:rsidRDefault="00A7115F">
      <w:pPr>
        <w:pStyle w:val="TM1"/>
        <w:rPr>
          <w:rFonts w:asciiTheme="minorHAnsi" w:eastAsiaTheme="minorEastAsia" w:hAnsiTheme="minorHAnsi" w:cstheme="minorBidi"/>
          <w:noProof/>
          <w:color w:val="auto"/>
          <w:sz w:val="22"/>
          <w:szCs w:val="22"/>
        </w:rPr>
      </w:pPr>
      <w:r w:rsidRPr="005C0A01">
        <w:rPr>
          <w:rFonts w:cs="Times New Roman"/>
          <w:b/>
          <w:noProof/>
        </w:rPr>
        <w:t>2.</w:t>
      </w:r>
      <w:r>
        <w:rPr>
          <w:rFonts w:asciiTheme="minorHAnsi" w:eastAsiaTheme="minorEastAsia" w:hAnsiTheme="minorHAnsi" w:cstheme="minorBidi"/>
          <w:noProof/>
          <w:color w:val="auto"/>
          <w:sz w:val="22"/>
          <w:szCs w:val="22"/>
        </w:rPr>
        <w:tab/>
      </w:r>
      <w:r w:rsidRPr="005C0A01">
        <w:rPr>
          <w:rFonts w:cs="Arial"/>
          <w:noProof/>
        </w:rPr>
        <w:t>Périmètre et utilisation du flux</w:t>
      </w:r>
      <w:r>
        <w:rPr>
          <w:noProof/>
        </w:rPr>
        <w:tab/>
      </w:r>
      <w:r w:rsidR="008E13B7">
        <w:rPr>
          <w:noProof/>
        </w:rPr>
        <w:fldChar w:fldCharType="begin"/>
      </w:r>
      <w:r>
        <w:rPr>
          <w:noProof/>
        </w:rPr>
        <w:instrText xml:space="preserve"> PAGEREF _Toc456083337 \h </w:instrText>
      </w:r>
      <w:r w:rsidR="008E13B7">
        <w:rPr>
          <w:noProof/>
        </w:rPr>
      </w:r>
      <w:r w:rsidR="008E13B7">
        <w:rPr>
          <w:noProof/>
        </w:rPr>
        <w:fldChar w:fldCharType="separate"/>
      </w:r>
      <w:r>
        <w:rPr>
          <w:noProof/>
        </w:rPr>
        <w:t>4</w:t>
      </w:r>
      <w:r w:rsidR="008E13B7">
        <w:rPr>
          <w:noProof/>
        </w:rPr>
        <w:fldChar w:fldCharType="end"/>
      </w:r>
    </w:p>
    <w:p w:rsidR="00A7115F" w:rsidRDefault="00A7115F">
      <w:pPr>
        <w:pStyle w:val="TM3"/>
        <w:rPr>
          <w:rFonts w:asciiTheme="minorHAnsi" w:eastAsiaTheme="minorEastAsia" w:hAnsiTheme="minorHAnsi" w:cstheme="minorBidi"/>
          <w:noProof/>
          <w:color w:val="auto"/>
          <w:sz w:val="22"/>
          <w:szCs w:val="22"/>
        </w:rPr>
      </w:pPr>
      <w:r w:rsidRPr="005C0A01">
        <w:rPr>
          <w:noProof/>
          <w:color w:val="009FC3"/>
        </w:rPr>
        <w:t>2.1.1.</w:t>
      </w:r>
      <w:r>
        <w:rPr>
          <w:rFonts w:asciiTheme="minorHAnsi" w:eastAsiaTheme="minorEastAsia" w:hAnsiTheme="minorHAnsi" w:cstheme="minorBidi"/>
          <w:noProof/>
          <w:color w:val="auto"/>
          <w:sz w:val="22"/>
          <w:szCs w:val="22"/>
        </w:rPr>
        <w:tab/>
      </w:r>
      <w:r w:rsidRPr="005C0A01">
        <w:rPr>
          <w:rFonts w:cs="Arial"/>
          <w:noProof/>
        </w:rPr>
        <w:t>Principes</w:t>
      </w:r>
      <w:r>
        <w:rPr>
          <w:noProof/>
        </w:rPr>
        <w:tab/>
      </w:r>
      <w:r w:rsidR="008E13B7">
        <w:rPr>
          <w:noProof/>
        </w:rPr>
        <w:fldChar w:fldCharType="begin"/>
      </w:r>
      <w:r>
        <w:rPr>
          <w:noProof/>
        </w:rPr>
        <w:instrText xml:space="preserve"> PAGEREF _Toc456083338 \h </w:instrText>
      </w:r>
      <w:r w:rsidR="008E13B7">
        <w:rPr>
          <w:noProof/>
        </w:rPr>
      </w:r>
      <w:r w:rsidR="008E13B7">
        <w:rPr>
          <w:noProof/>
        </w:rPr>
        <w:fldChar w:fldCharType="separate"/>
      </w:r>
      <w:r>
        <w:rPr>
          <w:noProof/>
        </w:rPr>
        <w:t>4</w:t>
      </w:r>
      <w:r w:rsidR="008E13B7">
        <w:rPr>
          <w:noProof/>
        </w:rPr>
        <w:fldChar w:fldCharType="end"/>
      </w:r>
    </w:p>
    <w:p w:rsidR="00A7115F" w:rsidRDefault="00A7115F">
      <w:pPr>
        <w:pStyle w:val="TM3"/>
        <w:rPr>
          <w:rFonts w:asciiTheme="minorHAnsi" w:eastAsiaTheme="minorEastAsia" w:hAnsiTheme="minorHAnsi" w:cstheme="minorBidi"/>
          <w:noProof/>
          <w:color w:val="auto"/>
          <w:sz w:val="22"/>
          <w:szCs w:val="22"/>
        </w:rPr>
      </w:pPr>
      <w:r w:rsidRPr="005C0A01">
        <w:rPr>
          <w:noProof/>
          <w:color w:val="009FC3"/>
        </w:rPr>
        <w:t>2.1.2.</w:t>
      </w:r>
      <w:r>
        <w:rPr>
          <w:rFonts w:asciiTheme="minorHAnsi" w:eastAsiaTheme="minorEastAsia" w:hAnsiTheme="minorHAnsi" w:cstheme="minorBidi"/>
          <w:noProof/>
          <w:color w:val="auto"/>
          <w:sz w:val="22"/>
          <w:szCs w:val="22"/>
        </w:rPr>
        <w:tab/>
      </w:r>
      <w:r w:rsidRPr="005C0A01">
        <w:rPr>
          <w:rFonts w:cs="Arial"/>
          <w:noProof/>
        </w:rPr>
        <w:t>Cas de reprovisionning à chaud</w:t>
      </w:r>
      <w:r>
        <w:rPr>
          <w:noProof/>
        </w:rPr>
        <w:tab/>
      </w:r>
      <w:r w:rsidR="008E13B7">
        <w:rPr>
          <w:noProof/>
        </w:rPr>
        <w:fldChar w:fldCharType="begin"/>
      </w:r>
      <w:r>
        <w:rPr>
          <w:noProof/>
        </w:rPr>
        <w:instrText xml:space="preserve"> PAGEREF _Toc456083339 \h </w:instrText>
      </w:r>
      <w:r w:rsidR="008E13B7">
        <w:rPr>
          <w:noProof/>
        </w:rPr>
      </w:r>
      <w:r w:rsidR="008E13B7">
        <w:rPr>
          <w:noProof/>
        </w:rPr>
        <w:fldChar w:fldCharType="separate"/>
      </w:r>
      <w:r>
        <w:rPr>
          <w:noProof/>
        </w:rPr>
        <w:t>5</w:t>
      </w:r>
      <w:r w:rsidR="008E13B7">
        <w:rPr>
          <w:noProof/>
        </w:rPr>
        <w:fldChar w:fldCharType="end"/>
      </w:r>
    </w:p>
    <w:p w:rsidR="00A7115F" w:rsidRDefault="00A7115F">
      <w:pPr>
        <w:pStyle w:val="TM2"/>
        <w:rPr>
          <w:rFonts w:asciiTheme="minorHAnsi" w:eastAsiaTheme="minorEastAsia" w:hAnsiTheme="minorHAnsi" w:cstheme="minorBidi"/>
          <w:noProof/>
          <w:color w:val="auto"/>
          <w:sz w:val="22"/>
          <w:szCs w:val="22"/>
        </w:rPr>
      </w:pPr>
      <w:r w:rsidRPr="005C0A01">
        <w:rPr>
          <w:rFonts w:cs="Times New Roman"/>
          <w:noProof/>
          <w:color w:val="009FC3"/>
        </w:rPr>
        <w:t>2.2.</w:t>
      </w:r>
      <w:r>
        <w:rPr>
          <w:rFonts w:asciiTheme="minorHAnsi" w:eastAsiaTheme="minorEastAsia" w:hAnsiTheme="minorHAnsi" w:cstheme="minorBidi"/>
          <w:noProof/>
          <w:color w:val="auto"/>
          <w:sz w:val="22"/>
          <w:szCs w:val="22"/>
        </w:rPr>
        <w:tab/>
      </w:r>
      <w:r w:rsidRPr="005C0A01">
        <w:rPr>
          <w:rFonts w:cs="Arial"/>
          <w:noProof/>
        </w:rPr>
        <w:t>Description des flux</w:t>
      </w:r>
      <w:r>
        <w:rPr>
          <w:noProof/>
        </w:rPr>
        <w:tab/>
      </w:r>
      <w:r w:rsidR="008E13B7">
        <w:rPr>
          <w:noProof/>
        </w:rPr>
        <w:fldChar w:fldCharType="begin"/>
      </w:r>
      <w:r>
        <w:rPr>
          <w:noProof/>
        </w:rPr>
        <w:instrText xml:space="preserve"> PAGEREF _Toc456083340 \h </w:instrText>
      </w:r>
      <w:r w:rsidR="008E13B7">
        <w:rPr>
          <w:noProof/>
        </w:rPr>
      </w:r>
      <w:r w:rsidR="008E13B7">
        <w:rPr>
          <w:noProof/>
        </w:rPr>
        <w:fldChar w:fldCharType="separate"/>
      </w:r>
      <w:r>
        <w:rPr>
          <w:noProof/>
        </w:rPr>
        <w:t>6</w:t>
      </w:r>
      <w:r w:rsidR="008E13B7">
        <w:rPr>
          <w:noProof/>
        </w:rPr>
        <w:fldChar w:fldCharType="end"/>
      </w:r>
    </w:p>
    <w:p w:rsidR="00A7115F" w:rsidRDefault="00A7115F">
      <w:pPr>
        <w:pStyle w:val="TM3"/>
        <w:rPr>
          <w:rFonts w:asciiTheme="minorHAnsi" w:eastAsiaTheme="minorEastAsia" w:hAnsiTheme="minorHAnsi" w:cstheme="minorBidi"/>
          <w:noProof/>
          <w:color w:val="auto"/>
          <w:sz w:val="22"/>
          <w:szCs w:val="22"/>
        </w:rPr>
      </w:pPr>
      <w:r w:rsidRPr="005C0A01">
        <w:rPr>
          <w:noProof/>
          <w:color w:val="009FC3"/>
        </w:rPr>
        <w:t>2.2.1.</w:t>
      </w:r>
      <w:r>
        <w:rPr>
          <w:rFonts w:asciiTheme="minorHAnsi" w:eastAsiaTheme="minorEastAsia" w:hAnsiTheme="minorHAnsi" w:cstheme="minorBidi"/>
          <w:noProof/>
          <w:color w:val="auto"/>
          <w:sz w:val="22"/>
          <w:szCs w:val="22"/>
        </w:rPr>
        <w:tab/>
      </w:r>
      <w:r w:rsidRPr="005C0A01">
        <w:rPr>
          <w:rFonts w:cs="Arial"/>
          <w:noProof/>
        </w:rPr>
        <w:t>Notif_reprovSAV_1.1</w:t>
      </w:r>
      <w:r>
        <w:rPr>
          <w:noProof/>
        </w:rPr>
        <w:tab/>
      </w:r>
      <w:r w:rsidR="008E13B7">
        <w:rPr>
          <w:noProof/>
        </w:rPr>
        <w:fldChar w:fldCharType="begin"/>
      </w:r>
      <w:r>
        <w:rPr>
          <w:noProof/>
        </w:rPr>
        <w:instrText xml:space="preserve"> PAGEREF _Toc456083341 \h </w:instrText>
      </w:r>
      <w:r w:rsidR="008E13B7">
        <w:rPr>
          <w:noProof/>
        </w:rPr>
      </w:r>
      <w:r w:rsidR="008E13B7">
        <w:rPr>
          <w:noProof/>
        </w:rPr>
        <w:fldChar w:fldCharType="separate"/>
      </w:r>
      <w:r>
        <w:rPr>
          <w:noProof/>
        </w:rPr>
        <w:t>6</w:t>
      </w:r>
      <w:r w:rsidR="008E13B7">
        <w:rPr>
          <w:noProof/>
        </w:rPr>
        <w:fldChar w:fldCharType="end"/>
      </w:r>
    </w:p>
    <w:p w:rsidR="00A7115F" w:rsidRDefault="00A7115F">
      <w:pPr>
        <w:pStyle w:val="TM3"/>
        <w:rPr>
          <w:rFonts w:asciiTheme="minorHAnsi" w:eastAsiaTheme="minorEastAsia" w:hAnsiTheme="minorHAnsi" w:cstheme="minorBidi"/>
          <w:noProof/>
          <w:color w:val="auto"/>
          <w:sz w:val="22"/>
          <w:szCs w:val="22"/>
        </w:rPr>
      </w:pPr>
      <w:r w:rsidRPr="005C0A01">
        <w:rPr>
          <w:noProof/>
          <w:color w:val="009FC3"/>
        </w:rPr>
        <w:t>2.2.2.</w:t>
      </w:r>
      <w:r>
        <w:rPr>
          <w:rFonts w:asciiTheme="minorHAnsi" w:eastAsiaTheme="minorEastAsia" w:hAnsiTheme="minorHAnsi" w:cstheme="minorBidi"/>
          <w:noProof/>
          <w:color w:val="auto"/>
          <w:sz w:val="22"/>
          <w:szCs w:val="22"/>
        </w:rPr>
        <w:tab/>
      </w:r>
      <w:r w:rsidRPr="005C0A01">
        <w:rPr>
          <w:rFonts w:cs="Arial"/>
          <w:noProof/>
        </w:rPr>
        <w:t>AR_Notif_reprovSAV_1.1</w:t>
      </w:r>
      <w:r>
        <w:rPr>
          <w:noProof/>
        </w:rPr>
        <w:tab/>
      </w:r>
      <w:r w:rsidR="008E13B7">
        <w:rPr>
          <w:noProof/>
        </w:rPr>
        <w:fldChar w:fldCharType="begin"/>
      </w:r>
      <w:r>
        <w:rPr>
          <w:noProof/>
        </w:rPr>
        <w:instrText xml:space="preserve"> PAGEREF _Toc456083342 \h </w:instrText>
      </w:r>
      <w:r w:rsidR="008E13B7">
        <w:rPr>
          <w:noProof/>
        </w:rPr>
      </w:r>
      <w:r w:rsidR="008E13B7">
        <w:rPr>
          <w:noProof/>
        </w:rPr>
        <w:fldChar w:fldCharType="separate"/>
      </w:r>
      <w:r>
        <w:rPr>
          <w:noProof/>
        </w:rPr>
        <w:t>7</w:t>
      </w:r>
      <w:r w:rsidR="008E13B7">
        <w:rPr>
          <w:noProof/>
        </w:rPr>
        <w:fldChar w:fldCharType="end"/>
      </w:r>
    </w:p>
    <w:p w:rsidR="00A7115F" w:rsidRDefault="00A7115F">
      <w:pPr>
        <w:pStyle w:val="TM2"/>
        <w:rPr>
          <w:rFonts w:asciiTheme="minorHAnsi" w:eastAsiaTheme="minorEastAsia" w:hAnsiTheme="minorHAnsi" w:cstheme="minorBidi"/>
          <w:noProof/>
          <w:color w:val="auto"/>
          <w:sz w:val="22"/>
          <w:szCs w:val="22"/>
        </w:rPr>
      </w:pPr>
      <w:r w:rsidRPr="005C0A01">
        <w:rPr>
          <w:rFonts w:cs="Times New Roman"/>
          <w:noProof/>
          <w:color w:val="009FC3"/>
        </w:rPr>
        <w:t>2.3.</w:t>
      </w:r>
      <w:r>
        <w:rPr>
          <w:rFonts w:asciiTheme="minorHAnsi" w:eastAsiaTheme="minorEastAsia" w:hAnsiTheme="minorHAnsi" w:cstheme="minorBidi"/>
          <w:noProof/>
          <w:color w:val="auto"/>
          <w:sz w:val="22"/>
          <w:szCs w:val="22"/>
        </w:rPr>
        <w:tab/>
      </w:r>
      <w:r w:rsidRPr="005C0A01">
        <w:rPr>
          <w:rFonts w:cs="Arial"/>
          <w:noProof/>
        </w:rPr>
        <w:t>Mode d’envoi</w:t>
      </w:r>
      <w:r>
        <w:rPr>
          <w:noProof/>
        </w:rPr>
        <w:tab/>
      </w:r>
      <w:r w:rsidR="008E13B7">
        <w:rPr>
          <w:noProof/>
        </w:rPr>
        <w:fldChar w:fldCharType="begin"/>
      </w:r>
      <w:r>
        <w:rPr>
          <w:noProof/>
        </w:rPr>
        <w:instrText xml:space="preserve"> PAGEREF _Toc456083343 \h </w:instrText>
      </w:r>
      <w:r w:rsidR="008E13B7">
        <w:rPr>
          <w:noProof/>
        </w:rPr>
      </w:r>
      <w:r w:rsidR="008E13B7">
        <w:rPr>
          <w:noProof/>
        </w:rPr>
        <w:fldChar w:fldCharType="separate"/>
      </w:r>
      <w:r>
        <w:rPr>
          <w:noProof/>
        </w:rPr>
        <w:t>8</w:t>
      </w:r>
      <w:r w:rsidR="008E13B7">
        <w:rPr>
          <w:noProof/>
        </w:rPr>
        <w:fldChar w:fldCharType="end"/>
      </w:r>
    </w:p>
    <w:p w:rsidR="00C2657C" w:rsidRPr="00401ADD" w:rsidRDefault="008E13B7" w:rsidP="00A42457">
      <w:pPr>
        <w:rPr>
          <w:rFonts w:ascii="Arial" w:hAnsi="Arial" w:cs="Arial"/>
          <w:sz w:val="22"/>
          <w:szCs w:val="22"/>
        </w:rPr>
      </w:pPr>
      <w:r w:rsidRPr="00401ADD">
        <w:rPr>
          <w:rFonts w:ascii="Arial" w:hAnsi="Arial" w:cs="Arial"/>
          <w:sz w:val="22"/>
          <w:szCs w:val="22"/>
        </w:rPr>
        <w:fldChar w:fldCharType="end"/>
      </w: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pPr>
        <w:rPr>
          <w:rFonts w:ascii="Arial" w:hAnsi="Arial" w:cs="Arial"/>
          <w:sz w:val="22"/>
          <w:szCs w:val="22"/>
        </w:rPr>
        <w:sectPr w:rsidR="00C2657C" w:rsidRPr="00401ADD" w:rsidSect="00BF5B29">
          <w:headerReference w:type="default" r:id="rId12"/>
          <w:footerReference w:type="default" r:id="rId13"/>
          <w:pgSz w:w="11900" w:h="16840"/>
          <w:pgMar w:top="851" w:right="985" w:bottom="567" w:left="1418" w:header="0" w:footer="0" w:gutter="0"/>
          <w:cols w:space="708"/>
          <w:docGrid w:linePitch="326"/>
        </w:sectPr>
      </w:pPr>
    </w:p>
    <w:p w:rsidR="00C2657C" w:rsidRPr="00401ADD" w:rsidRDefault="00C2657C" w:rsidP="00431705">
      <w:pPr>
        <w:pStyle w:val="Titre1"/>
        <w:numPr>
          <w:ilvl w:val="0"/>
          <w:numId w:val="25"/>
        </w:numPr>
        <w:ind w:left="0" w:firstLine="0"/>
        <w:rPr>
          <w:rFonts w:cs="Arial"/>
          <w:sz w:val="22"/>
          <w:szCs w:val="22"/>
        </w:rPr>
      </w:pPr>
      <w:bookmarkStart w:id="19" w:name="_Toc281399484"/>
      <w:bookmarkStart w:id="20" w:name="_Toc456083334"/>
      <w:r w:rsidRPr="00401ADD">
        <w:rPr>
          <w:rFonts w:cs="Arial"/>
          <w:sz w:val="22"/>
          <w:szCs w:val="22"/>
        </w:rPr>
        <w:lastRenderedPageBreak/>
        <w:t>Contexte et objectifs</w:t>
      </w:r>
      <w:bookmarkEnd w:id="19"/>
      <w:bookmarkEnd w:id="20"/>
    </w:p>
    <w:p w:rsidR="00C2657C" w:rsidRPr="00401ADD" w:rsidRDefault="00C2657C" w:rsidP="00F832D6">
      <w:pPr>
        <w:pStyle w:val="Corpsdetexte"/>
        <w:rPr>
          <w:rFonts w:ascii="Arial" w:hAnsi="Arial" w:cs="Arial"/>
          <w:szCs w:val="22"/>
        </w:rPr>
      </w:pPr>
      <w:bookmarkStart w:id="21" w:name="_Toc281399485"/>
    </w:p>
    <w:p w:rsidR="002F07DB" w:rsidRDefault="002F07DB" w:rsidP="002F07DB">
      <w:pPr>
        <w:pStyle w:val="Corpsdetexte"/>
        <w:rPr>
          <w:rFonts w:ascii="Arial" w:hAnsi="Arial" w:cs="Arial"/>
          <w:szCs w:val="22"/>
        </w:rPr>
      </w:pPr>
      <w:r>
        <w:rPr>
          <w:rFonts w:ascii="Arial" w:hAnsi="Arial" w:cs="Arial"/>
          <w:szCs w:val="22"/>
        </w:rPr>
        <w:t xml:space="preserve">Suite à un SAV FTTH ou dans le cadre d’un réaménagement de réseau, un opérateur d’immeuble (OI) peut être amené à effectuer un </w:t>
      </w:r>
      <w:proofErr w:type="spellStart"/>
      <w:r>
        <w:rPr>
          <w:rFonts w:ascii="Arial" w:hAnsi="Arial" w:cs="Arial"/>
          <w:szCs w:val="22"/>
        </w:rPr>
        <w:t>reprovisionning</w:t>
      </w:r>
      <w:proofErr w:type="spellEnd"/>
      <w:r>
        <w:rPr>
          <w:rFonts w:ascii="Arial" w:hAnsi="Arial" w:cs="Arial"/>
          <w:szCs w:val="22"/>
        </w:rPr>
        <w:t xml:space="preserve"> d’un accès FTTH. Un flux a été défini pour permettre :</w:t>
      </w:r>
    </w:p>
    <w:p w:rsidR="00C2657C" w:rsidRDefault="002F07DB" w:rsidP="002F07DB">
      <w:pPr>
        <w:pStyle w:val="Corpsdetexte"/>
        <w:numPr>
          <w:ilvl w:val="0"/>
          <w:numId w:val="38"/>
        </w:numPr>
        <w:rPr>
          <w:rFonts w:ascii="Arial" w:hAnsi="Arial" w:cs="Arial"/>
          <w:szCs w:val="22"/>
        </w:rPr>
      </w:pPr>
      <w:r>
        <w:rPr>
          <w:rFonts w:ascii="Arial" w:hAnsi="Arial" w:cs="Arial"/>
          <w:szCs w:val="22"/>
        </w:rPr>
        <w:t xml:space="preserve">à l’opérateur d’immeuble (OI) d’informer l’opérateur commercial (OC) du </w:t>
      </w:r>
      <w:proofErr w:type="spellStart"/>
      <w:r>
        <w:rPr>
          <w:rFonts w:ascii="Arial" w:hAnsi="Arial" w:cs="Arial"/>
          <w:szCs w:val="22"/>
        </w:rPr>
        <w:t>reprovisionning</w:t>
      </w:r>
      <w:proofErr w:type="spellEnd"/>
      <w:r>
        <w:rPr>
          <w:rFonts w:ascii="Arial" w:hAnsi="Arial" w:cs="Arial"/>
          <w:szCs w:val="22"/>
        </w:rPr>
        <w:t xml:space="preserve"> effectué et des nouvelles informations de route optique</w:t>
      </w:r>
    </w:p>
    <w:p w:rsidR="002F07DB" w:rsidRDefault="002F07DB" w:rsidP="002F07DB">
      <w:pPr>
        <w:pStyle w:val="Corpsdetexte"/>
        <w:numPr>
          <w:ilvl w:val="0"/>
          <w:numId w:val="38"/>
        </w:numPr>
        <w:rPr>
          <w:rFonts w:ascii="Arial" w:hAnsi="Arial" w:cs="Arial"/>
          <w:szCs w:val="22"/>
        </w:rPr>
      </w:pPr>
      <w:r>
        <w:rPr>
          <w:rFonts w:ascii="Arial" w:hAnsi="Arial" w:cs="Arial"/>
          <w:szCs w:val="22"/>
        </w:rPr>
        <w:t xml:space="preserve">à l’opérateur commercial (OC) d’accuser réception du flux de notification de </w:t>
      </w:r>
      <w:proofErr w:type="spellStart"/>
      <w:r>
        <w:rPr>
          <w:rFonts w:ascii="Arial" w:hAnsi="Arial" w:cs="Arial"/>
          <w:szCs w:val="22"/>
        </w:rPr>
        <w:t>reprovisionning</w:t>
      </w:r>
      <w:proofErr w:type="spellEnd"/>
      <w:r>
        <w:rPr>
          <w:rFonts w:ascii="Arial" w:hAnsi="Arial" w:cs="Arial"/>
          <w:szCs w:val="22"/>
        </w:rPr>
        <w:t xml:space="preserve"> ou de le rejeter en précisant le motif de rejet</w:t>
      </w:r>
    </w:p>
    <w:p w:rsidR="00434E58" w:rsidRDefault="002F07DB" w:rsidP="002F07DB">
      <w:pPr>
        <w:pStyle w:val="Corpsdetexte"/>
        <w:rPr>
          <w:rFonts w:ascii="Arial" w:hAnsi="Arial" w:cs="Arial"/>
          <w:szCs w:val="22"/>
        </w:rPr>
      </w:pPr>
      <w:r>
        <w:rPr>
          <w:rFonts w:ascii="Arial" w:hAnsi="Arial" w:cs="Arial"/>
          <w:szCs w:val="22"/>
        </w:rPr>
        <w:t xml:space="preserve">Ce flux est à distinguer du flux de notification de </w:t>
      </w:r>
      <w:proofErr w:type="spellStart"/>
      <w:r>
        <w:rPr>
          <w:rFonts w:ascii="Arial" w:hAnsi="Arial" w:cs="Arial"/>
          <w:szCs w:val="22"/>
        </w:rPr>
        <w:t>reprovisionning</w:t>
      </w:r>
      <w:proofErr w:type="spellEnd"/>
      <w:r>
        <w:rPr>
          <w:rFonts w:ascii="Arial" w:hAnsi="Arial" w:cs="Arial"/>
          <w:szCs w:val="22"/>
        </w:rPr>
        <w:t xml:space="preserve"> envoyé dans le cadre de la construction de l’accès FTTH, sa particularité étant qu’il peut être envoyé à tout moment lors de la vie du réseau ou du client, et n’est donc pas lié à une commande d’accès. </w:t>
      </w:r>
      <w:r w:rsidR="00434E58">
        <w:rPr>
          <w:rFonts w:ascii="Arial" w:hAnsi="Arial" w:cs="Arial"/>
          <w:szCs w:val="22"/>
        </w:rPr>
        <w:t>Par ailleurs il peut être lié à un ticket de signalisation SAV</w:t>
      </w:r>
    </w:p>
    <w:p w:rsidR="002F07DB" w:rsidRDefault="00434E58" w:rsidP="002F07DB">
      <w:pPr>
        <w:pStyle w:val="Corpsdetexte"/>
        <w:rPr>
          <w:rFonts w:ascii="Arial" w:hAnsi="Arial" w:cs="Arial"/>
          <w:szCs w:val="22"/>
        </w:rPr>
      </w:pPr>
      <w:r>
        <w:rPr>
          <w:rFonts w:ascii="Arial" w:hAnsi="Arial" w:cs="Arial"/>
          <w:szCs w:val="22"/>
        </w:rPr>
        <w:t>Le flux est nommé « </w:t>
      </w:r>
      <w:proofErr w:type="spellStart"/>
      <w:r w:rsidRPr="00434E58">
        <w:rPr>
          <w:rFonts w:ascii="Arial" w:hAnsi="Arial" w:cs="Arial"/>
          <w:szCs w:val="22"/>
        </w:rPr>
        <w:t>Notif_reprovSAV</w:t>
      </w:r>
      <w:proofErr w:type="spellEnd"/>
      <w:r>
        <w:rPr>
          <w:rFonts w:ascii="Arial" w:hAnsi="Arial" w:cs="Arial"/>
          <w:szCs w:val="22"/>
        </w:rPr>
        <w:t xml:space="preserve"> »</w:t>
      </w:r>
    </w:p>
    <w:p w:rsidR="00C2657C" w:rsidRPr="00401ADD" w:rsidRDefault="00C2657C" w:rsidP="00431705">
      <w:pPr>
        <w:pStyle w:val="Titre2"/>
        <w:numPr>
          <w:ilvl w:val="1"/>
          <w:numId w:val="25"/>
        </w:numPr>
        <w:ind w:firstLine="0"/>
        <w:rPr>
          <w:rFonts w:cs="Arial"/>
          <w:sz w:val="22"/>
          <w:szCs w:val="22"/>
        </w:rPr>
      </w:pPr>
      <w:bookmarkStart w:id="22" w:name="_Toc456083335"/>
      <w:r w:rsidRPr="00401ADD">
        <w:rPr>
          <w:rFonts w:cs="Arial"/>
          <w:sz w:val="22"/>
          <w:szCs w:val="22"/>
        </w:rPr>
        <w:t>Objet du document</w:t>
      </w:r>
      <w:bookmarkEnd w:id="21"/>
      <w:bookmarkEnd w:id="22"/>
    </w:p>
    <w:p w:rsidR="00C2657C" w:rsidRPr="00401ADD" w:rsidRDefault="00C2657C" w:rsidP="00F87A45">
      <w:pPr>
        <w:pStyle w:val="Corpsdetexte"/>
        <w:rPr>
          <w:rFonts w:ascii="Arial" w:hAnsi="Arial" w:cs="Arial"/>
          <w:szCs w:val="22"/>
        </w:rPr>
      </w:pPr>
      <w:r w:rsidRPr="00401ADD">
        <w:rPr>
          <w:rFonts w:ascii="Arial" w:hAnsi="Arial" w:cs="Arial"/>
          <w:szCs w:val="22"/>
        </w:rPr>
        <w:t xml:space="preserve">L’objet du document est de présenter le </w:t>
      </w:r>
      <w:r w:rsidR="002F07DB">
        <w:rPr>
          <w:rFonts w:ascii="Arial" w:hAnsi="Arial" w:cs="Arial"/>
          <w:szCs w:val="22"/>
        </w:rPr>
        <w:t xml:space="preserve">flux de notification de </w:t>
      </w:r>
      <w:proofErr w:type="spellStart"/>
      <w:r w:rsidR="002F07DB">
        <w:rPr>
          <w:rFonts w:ascii="Arial" w:hAnsi="Arial" w:cs="Arial"/>
          <w:szCs w:val="22"/>
        </w:rPr>
        <w:t>reprovisionning</w:t>
      </w:r>
      <w:proofErr w:type="spellEnd"/>
      <w:r w:rsidR="002F07DB">
        <w:rPr>
          <w:rFonts w:ascii="Arial" w:hAnsi="Arial" w:cs="Arial"/>
          <w:szCs w:val="22"/>
        </w:rPr>
        <w:t xml:space="preserve"> SAV</w:t>
      </w:r>
      <w:r w:rsidR="00434E58">
        <w:rPr>
          <w:rFonts w:ascii="Arial" w:hAnsi="Arial" w:cs="Arial"/>
          <w:szCs w:val="22"/>
        </w:rPr>
        <w:t xml:space="preserve"> et les modalités d’utilisation de ce flux</w:t>
      </w:r>
      <w:r w:rsidRPr="00401ADD">
        <w:rPr>
          <w:rFonts w:ascii="Arial" w:hAnsi="Arial" w:cs="Arial"/>
          <w:szCs w:val="22"/>
        </w:rPr>
        <w:t>.</w:t>
      </w:r>
    </w:p>
    <w:p w:rsidR="00C2657C" w:rsidRPr="00401ADD" w:rsidRDefault="00C2657C" w:rsidP="00431705">
      <w:pPr>
        <w:pStyle w:val="Titre2"/>
        <w:numPr>
          <w:ilvl w:val="1"/>
          <w:numId w:val="25"/>
        </w:numPr>
        <w:ind w:firstLine="0"/>
        <w:rPr>
          <w:rFonts w:cs="Arial"/>
          <w:sz w:val="22"/>
          <w:szCs w:val="22"/>
        </w:rPr>
      </w:pPr>
      <w:bookmarkStart w:id="23" w:name="_Toc333310203"/>
      <w:bookmarkStart w:id="24" w:name="_Toc456083336"/>
      <w:bookmarkStart w:id="25" w:name="_Toc281399487"/>
      <w:bookmarkEnd w:id="23"/>
      <w:r w:rsidRPr="00401ADD">
        <w:rPr>
          <w:rFonts w:cs="Arial"/>
          <w:sz w:val="22"/>
          <w:szCs w:val="22"/>
        </w:rPr>
        <w:t>Documents de référence applicables</w:t>
      </w:r>
      <w:bookmarkEnd w:id="24"/>
    </w:p>
    <w:tbl>
      <w:tblPr>
        <w:tblW w:w="9686" w:type="dxa"/>
        <w:tblLook w:val="00A0" w:firstRow="1" w:lastRow="0" w:firstColumn="1" w:lastColumn="0" w:noHBand="0" w:noVBand="0"/>
      </w:tblPr>
      <w:tblGrid>
        <w:gridCol w:w="6164"/>
        <w:gridCol w:w="3522"/>
      </w:tblGrid>
      <w:tr w:rsidR="00824B0B" w:rsidRPr="00401ADD" w:rsidTr="00824B0B">
        <w:trPr>
          <w:trHeight w:val="370"/>
        </w:trPr>
        <w:tc>
          <w:tcPr>
            <w:tcW w:w="6164" w:type="dxa"/>
          </w:tcPr>
          <w:bookmarkEnd w:id="25"/>
          <w:p w:rsidR="00824B0B" w:rsidRPr="00401ADD" w:rsidRDefault="00824B0B" w:rsidP="009E2BFD">
            <w:pPr>
              <w:pStyle w:val="Corpsdetableau"/>
              <w:jc w:val="center"/>
              <w:rPr>
                <w:rFonts w:ascii="Arial" w:hAnsi="Arial" w:cs="Arial"/>
                <w:b/>
                <w:color w:val="FFFFFF"/>
                <w:szCs w:val="22"/>
              </w:rPr>
            </w:pPr>
            <w:r w:rsidRPr="00401ADD">
              <w:rPr>
                <w:rFonts w:ascii="Arial" w:hAnsi="Arial" w:cs="Arial"/>
                <w:b/>
                <w:color w:val="FFFFFF"/>
                <w:szCs w:val="22"/>
              </w:rPr>
              <w:t>Référence</w:t>
            </w:r>
          </w:p>
        </w:tc>
        <w:tc>
          <w:tcPr>
            <w:tcW w:w="3522" w:type="dxa"/>
          </w:tcPr>
          <w:p w:rsidR="00824B0B" w:rsidRPr="00401ADD" w:rsidRDefault="00824B0B" w:rsidP="009E2BFD">
            <w:pPr>
              <w:pStyle w:val="Corpsdetableau"/>
              <w:jc w:val="center"/>
              <w:rPr>
                <w:rFonts w:ascii="Arial" w:hAnsi="Arial" w:cs="Arial"/>
                <w:b/>
                <w:color w:val="FFFFFF"/>
                <w:szCs w:val="22"/>
              </w:rPr>
            </w:pPr>
            <w:r w:rsidRPr="00401ADD">
              <w:rPr>
                <w:rFonts w:ascii="Arial" w:hAnsi="Arial" w:cs="Arial"/>
                <w:b/>
                <w:color w:val="FFFFFF"/>
                <w:szCs w:val="22"/>
              </w:rPr>
              <w:t>Nom du Document</w:t>
            </w:r>
          </w:p>
        </w:tc>
      </w:tr>
      <w:tr w:rsidR="00824B0B" w:rsidRPr="00401ADD" w:rsidTr="00824B0B">
        <w:trPr>
          <w:trHeight w:val="859"/>
        </w:trPr>
        <w:tc>
          <w:tcPr>
            <w:tcW w:w="6164" w:type="dxa"/>
          </w:tcPr>
          <w:p w:rsidR="00824B0B" w:rsidRPr="00401ADD" w:rsidRDefault="00824B0B" w:rsidP="008C1BAD">
            <w:pPr>
              <w:pStyle w:val="Corpsdetableau"/>
              <w:rPr>
                <w:rFonts w:ascii="Arial" w:hAnsi="Arial" w:cs="Arial"/>
                <w:szCs w:val="22"/>
              </w:rPr>
            </w:pPr>
            <w:r w:rsidRPr="00824B0B">
              <w:rPr>
                <w:rFonts w:ascii="Arial" w:hAnsi="Arial" w:cs="Arial"/>
                <w:szCs w:val="22"/>
              </w:rPr>
              <w:t>201</w:t>
            </w:r>
            <w:r w:rsidR="001B0C86">
              <w:rPr>
                <w:rFonts w:ascii="Arial" w:hAnsi="Arial" w:cs="Arial"/>
                <w:szCs w:val="22"/>
              </w:rPr>
              <w:t>60601</w:t>
            </w:r>
            <w:r w:rsidRPr="00824B0B">
              <w:rPr>
                <w:rFonts w:ascii="Arial" w:hAnsi="Arial" w:cs="Arial"/>
                <w:szCs w:val="22"/>
              </w:rPr>
              <w:t xml:space="preserve"> Notification de </w:t>
            </w:r>
            <w:proofErr w:type="spellStart"/>
            <w:r w:rsidRPr="00824B0B">
              <w:rPr>
                <w:rFonts w:ascii="Arial" w:hAnsi="Arial" w:cs="Arial"/>
                <w:szCs w:val="22"/>
              </w:rPr>
              <w:t>reprovisioning</w:t>
            </w:r>
            <w:proofErr w:type="spellEnd"/>
            <w:r w:rsidRPr="00824B0B">
              <w:rPr>
                <w:rFonts w:ascii="Arial" w:hAnsi="Arial" w:cs="Arial"/>
                <w:szCs w:val="22"/>
              </w:rPr>
              <w:t xml:space="preserve"> SAV v1.</w:t>
            </w:r>
            <w:r w:rsidR="008C1BAD">
              <w:rPr>
                <w:rFonts w:ascii="Arial" w:hAnsi="Arial" w:cs="Arial"/>
                <w:szCs w:val="22"/>
              </w:rPr>
              <w:t>1</w:t>
            </w:r>
            <w:r w:rsidRPr="00824B0B">
              <w:rPr>
                <w:rFonts w:ascii="Arial" w:hAnsi="Arial" w:cs="Arial"/>
                <w:szCs w:val="22"/>
              </w:rPr>
              <w:t>-</w:t>
            </w:r>
            <w:r w:rsidR="008C1BAD">
              <w:rPr>
                <w:rFonts w:ascii="Arial" w:hAnsi="Arial" w:cs="Arial"/>
                <w:szCs w:val="22"/>
              </w:rPr>
              <w:t>DVE</w:t>
            </w:r>
          </w:p>
        </w:tc>
        <w:tc>
          <w:tcPr>
            <w:tcW w:w="3522" w:type="dxa"/>
          </w:tcPr>
          <w:p w:rsidR="00824B0B" w:rsidRPr="00401ADD" w:rsidRDefault="00824B0B" w:rsidP="00824B0B">
            <w:pPr>
              <w:pStyle w:val="Corpsdetableau"/>
              <w:rPr>
                <w:rFonts w:ascii="Arial" w:hAnsi="Arial" w:cs="Arial"/>
                <w:szCs w:val="22"/>
              </w:rPr>
            </w:pPr>
            <w:r w:rsidRPr="00401ADD">
              <w:rPr>
                <w:rFonts w:ascii="Arial" w:hAnsi="Arial" w:cs="Arial"/>
                <w:szCs w:val="22"/>
              </w:rPr>
              <w:t xml:space="preserve">Flux </w:t>
            </w:r>
            <w:r>
              <w:rPr>
                <w:rFonts w:ascii="Arial" w:hAnsi="Arial" w:cs="Arial"/>
                <w:szCs w:val="22"/>
              </w:rPr>
              <w:t xml:space="preserve">de Notification de </w:t>
            </w:r>
            <w:proofErr w:type="spellStart"/>
            <w:r>
              <w:rPr>
                <w:rFonts w:ascii="Arial" w:hAnsi="Arial" w:cs="Arial"/>
                <w:szCs w:val="22"/>
              </w:rPr>
              <w:t>reprovisionning</w:t>
            </w:r>
            <w:proofErr w:type="spellEnd"/>
            <w:r>
              <w:rPr>
                <w:rFonts w:ascii="Arial" w:hAnsi="Arial" w:cs="Arial"/>
                <w:szCs w:val="22"/>
              </w:rPr>
              <w:t xml:space="preserve"> SAV</w:t>
            </w:r>
          </w:p>
        </w:tc>
      </w:tr>
    </w:tbl>
    <w:p w:rsidR="00C2657C" w:rsidRPr="00401ADD" w:rsidRDefault="00C2657C" w:rsidP="009E2BFD">
      <w:pPr>
        <w:pStyle w:val="Corpsdetexte"/>
        <w:rPr>
          <w:rFonts w:ascii="Arial" w:hAnsi="Arial" w:cs="Arial"/>
          <w:szCs w:val="22"/>
        </w:rPr>
      </w:pPr>
    </w:p>
    <w:p w:rsidR="00C2657C" w:rsidRDefault="00C2657C" w:rsidP="00431705">
      <w:pPr>
        <w:pStyle w:val="Titre1"/>
        <w:numPr>
          <w:ilvl w:val="0"/>
          <w:numId w:val="25"/>
        </w:numPr>
        <w:tabs>
          <w:tab w:val="clear" w:pos="2268"/>
          <w:tab w:val="left" w:pos="567"/>
        </w:tabs>
        <w:ind w:left="0" w:firstLine="0"/>
        <w:rPr>
          <w:rFonts w:cs="Arial"/>
          <w:sz w:val="22"/>
          <w:szCs w:val="22"/>
        </w:rPr>
      </w:pPr>
      <w:bookmarkStart w:id="26" w:name="_Toc318354829"/>
      <w:bookmarkStart w:id="27" w:name="_Toc318358222"/>
      <w:bookmarkStart w:id="28" w:name="_Toc318359155"/>
      <w:bookmarkStart w:id="29" w:name="_Toc318383526"/>
      <w:bookmarkStart w:id="30" w:name="_Toc318383547"/>
      <w:bookmarkStart w:id="31" w:name="_Toc318383847"/>
      <w:bookmarkStart w:id="32" w:name="_Toc318383900"/>
      <w:bookmarkStart w:id="33" w:name="_Toc318383961"/>
      <w:bookmarkStart w:id="34" w:name="_Toc318388028"/>
      <w:bookmarkStart w:id="35" w:name="_Toc318388069"/>
      <w:bookmarkStart w:id="36" w:name="_Toc318388142"/>
      <w:bookmarkStart w:id="37" w:name="_Toc318388420"/>
      <w:bookmarkStart w:id="38" w:name="_Toc318388486"/>
      <w:bookmarkStart w:id="39" w:name="_Toc318388621"/>
      <w:bookmarkStart w:id="40" w:name="_Toc456083337"/>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401ADD">
        <w:rPr>
          <w:rFonts w:cs="Arial"/>
          <w:sz w:val="22"/>
          <w:szCs w:val="22"/>
        </w:rPr>
        <w:lastRenderedPageBreak/>
        <w:t>Périmètre</w:t>
      </w:r>
      <w:r w:rsidR="00434E58">
        <w:rPr>
          <w:rFonts w:cs="Arial"/>
          <w:sz w:val="22"/>
          <w:szCs w:val="22"/>
        </w:rPr>
        <w:t xml:space="preserve"> et utilisation du flux</w:t>
      </w:r>
      <w:bookmarkEnd w:id="40"/>
    </w:p>
    <w:p w:rsidR="008E13B7" w:rsidRDefault="008E13B7" w:rsidP="00293958">
      <w:pPr>
        <w:pStyle w:val="Titre3"/>
        <w:numPr>
          <w:ilvl w:val="0"/>
          <w:numId w:val="0"/>
        </w:numPr>
        <w:tabs>
          <w:tab w:val="clear" w:pos="1615"/>
        </w:tabs>
        <w:ind w:left="1558"/>
        <w:rPr>
          <w:rFonts w:cs="Arial"/>
          <w:sz w:val="22"/>
          <w:szCs w:val="22"/>
        </w:rPr>
      </w:pPr>
    </w:p>
    <w:p w:rsidR="0080643A" w:rsidRPr="00401ADD" w:rsidRDefault="0080643A" w:rsidP="0080643A">
      <w:pPr>
        <w:pStyle w:val="Titre3"/>
        <w:numPr>
          <w:ilvl w:val="2"/>
          <w:numId w:val="25"/>
        </w:numPr>
        <w:rPr>
          <w:rFonts w:cs="Arial"/>
          <w:sz w:val="22"/>
          <w:szCs w:val="22"/>
        </w:rPr>
      </w:pPr>
      <w:bookmarkStart w:id="41" w:name="_Toc456083338"/>
      <w:r>
        <w:rPr>
          <w:rFonts w:cs="Arial"/>
          <w:sz w:val="22"/>
          <w:szCs w:val="22"/>
        </w:rPr>
        <w:t>Principes</w:t>
      </w:r>
      <w:bookmarkEnd w:id="41"/>
    </w:p>
    <w:p w:rsidR="008E13B7" w:rsidRPr="00293958" w:rsidRDefault="008E13B7" w:rsidP="00293958"/>
    <w:p w:rsidR="00C2657C" w:rsidRPr="00401ADD" w:rsidRDefault="00C2657C" w:rsidP="00414593">
      <w:pPr>
        <w:pStyle w:val="Corpsdetexte"/>
        <w:rPr>
          <w:rFonts w:ascii="Arial" w:hAnsi="Arial" w:cs="Arial"/>
          <w:szCs w:val="22"/>
        </w:rPr>
      </w:pPr>
    </w:p>
    <w:p w:rsidR="00C2657C" w:rsidRPr="00401ADD" w:rsidRDefault="00434E58" w:rsidP="00295EC1">
      <w:pPr>
        <w:pStyle w:val="Corpsdetexte"/>
        <w:rPr>
          <w:rFonts w:ascii="Arial" w:hAnsi="Arial" w:cs="Arial"/>
          <w:szCs w:val="22"/>
        </w:rPr>
      </w:pPr>
      <w:r>
        <w:rPr>
          <w:rFonts w:ascii="Arial" w:hAnsi="Arial" w:cs="Arial"/>
          <w:szCs w:val="22"/>
        </w:rPr>
        <w:t xml:space="preserve">Le flux de notification de </w:t>
      </w:r>
      <w:proofErr w:type="spellStart"/>
      <w:r>
        <w:rPr>
          <w:rFonts w:ascii="Arial" w:hAnsi="Arial" w:cs="Arial"/>
          <w:szCs w:val="22"/>
        </w:rPr>
        <w:t>reprovisionning</w:t>
      </w:r>
      <w:proofErr w:type="spellEnd"/>
      <w:r>
        <w:rPr>
          <w:rFonts w:ascii="Arial" w:hAnsi="Arial" w:cs="Arial"/>
          <w:szCs w:val="22"/>
        </w:rPr>
        <w:t xml:space="preserve"> est envoyé </w:t>
      </w:r>
      <w:r w:rsidR="00C2657C" w:rsidRPr="00401ADD">
        <w:rPr>
          <w:rFonts w:ascii="Arial" w:hAnsi="Arial" w:cs="Arial"/>
          <w:szCs w:val="22"/>
        </w:rPr>
        <w:t>:</w:t>
      </w:r>
    </w:p>
    <w:p w:rsidR="00C2657C" w:rsidRPr="00293958" w:rsidRDefault="00434E58" w:rsidP="00431705">
      <w:pPr>
        <w:pStyle w:val="Corpsdetexte"/>
        <w:numPr>
          <w:ilvl w:val="0"/>
          <w:numId w:val="28"/>
        </w:numPr>
        <w:tabs>
          <w:tab w:val="clear" w:pos="3969"/>
          <w:tab w:val="left" w:pos="709"/>
        </w:tabs>
        <w:rPr>
          <w:rFonts w:ascii="Arial" w:hAnsi="Arial" w:cs="Arial"/>
          <w:color w:val="002060"/>
          <w:szCs w:val="22"/>
        </w:rPr>
      </w:pPr>
      <w:r>
        <w:rPr>
          <w:rFonts w:ascii="Arial" w:hAnsi="Arial" w:cs="Arial"/>
          <w:szCs w:val="22"/>
        </w:rPr>
        <w:t>Soit suite à une signalisation de SAV émise par un OC</w:t>
      </w:r>
      <w:r w:rsidR="007F4458">
        <w:rPr>
          <w:rFonts w:ascii="Arial" w:hAnsi="Arial" w:cs="Arial"/>
          <w:szCs w:val="22"/>
        </w:rPr>
        <w:t xml:space="preserve"> </w:t>
      </w:r>
      <w:r w:rsidR="008E13B7" w:rsidRPr="00293958">
        <w:rPr>
          <w:rFonts w:ascii="Arial" w:hAnsi="Arial" w:cs="Arial"/>
          <w:color w:val="002060"/>
          <w:szCs w:val="22"/>
        </w:rPr>
        <w:t>(cas SAV froid)</w:t>
      </w:r>
    </w:p>
    <w:p w:rsidR="007F4458" w:rsidRPr="00293958" w:rsidRDefault="008E13B7" w:rsidP="00431705">
      <w:pPr>
        <w:pStyle w:val="Corpsdetexte"/>
        <w:numPr>
          <w:ilvl w:val="0"/>
          <w:numId w:val="28"/>
        </w:numPr>
        <w:tabs>
          <w:tab w:val="clear" w:pos="3969"/>
          <w:tab w:val="left" w:pos="709"/>
        </w:tabs>
        <w:rPr>
          <w:rFonts w:ascii="Arial" w:hAnsi="Arial" w:cs="Arial"/>
          <w:color w:val="002060"/>
          <w:szCs w:val="22"/>
        </w:rPr>
      </w:pPr>
      <w:r w:rsidRPr="00293958">
        <w:rPr>
          <w:rFonts w:ascii="Arial" w:hAnsi="Arial" w:cs="Arial"/>
          <w:color w:val="002060"/>
          <w:szCs w:val="22"/>
        </w:rPr>
        <w:t>Soit suite à un appel de l’OC sur le terrain à la hotline de l’OI (cas SAV chaud)</w:t>
      </w:r>
    </w:p>
    <w:p w:rsidR="00434E58" w:rsidRPr="00293958" w:rsidRDefault="00434E58" w:rsidP="00BC55E2">
      <w:pPr>
        <w:pStyle w:val="Corpsdetexte"/>
        <w:numPr>
          <w:ilvl w:val="0"/>
          <w:numId w:val="28"/>
        </w:numPr>
        <w:tabs>
          <w:tab w:val="clear" w:pos="3969"/>
          <w:tab w:val="left" w:pos="709"/>
        </w:tabs>
        <w:rPr>
          <w:rFonts w:ascii="Arial" w:hAnsi="Arial" w:cs="Arial"/>
          <w:color w:val="002060"/>
          <w:szCs w:val="22"/>
        </w:rPr>
      </w:pPr>
      <w:r>
        <w:rPr>
          <w:rFonts w:ascii="Arial" w:hAnsi="Arial" w:cs="Arial"/>
          <w:szCs w:val="22"/>
        </w:rPr>
        <w:t>Soit à l’initiative de l’OI dans le cadre d’un réaménagement de réseau</w:t>
      </w:r>
      <w:r w:rsidR="007F4458">
        <w:rPr>
          <w:rFonts w:ascii="Arial" w:hAnsi="Arial" w:cs="Arial"/>
          <w:szCs w:val="22"/>
        </w:rPr>
        <w:t xml:space="preserve"> </w:t>
      </w:r>
      <w:r w:rsidR="008E13B7" w:rsidRPr="00293958">
        <w:rPr>
          <w:rFonts w:ascii="Arial" w:hAnsi="Arial" w:cs="Arial"/>
          <w:color w:val="002060"/>
          <w:szCs w:val="22"/>
        </w:rPr>
        <w:t>(cas réaménagement)</w:t>
      </w:r>
      <w:ins w:id="42" w:author="GUIGON Yves DTSI/DSI" w:date="2017-04-05T14:07:00Z">
        <w:r w:rsidR="00BC55E2">
          <w:rPr>
            <w:rFonts w:ascii="Arial" w:hAnsi="Arial" w:cs="Arial"/>
            <w:color w:val="002060"/>
            <w:szCs w:val="22"/>
          </w:rPr>
          <w:t xml:space="preserve"> ou actions de Qualité de Données (mise en cohérence des référentiels de l'OI avec le terrain)</w:t>
        </w:r>
      </w:ins>
      <w:ins w:id="43" w:author="GUIGON Yves DTSI/DSI" w:date="2017-04-05T14:04:00Z">
        <w:r w:rsidR="00BC55E2">
          <w:rPr>
            <w:rFonts w:ascii="Arial" w:hAnsi="Arial" w:cs="Arial"/>
            <w:color w:val="002060"/>
            <w:szCs w:val="22"/>
          </w:rPr>
          <w:t xml:space="preserve">. Dans le cas où le flux </w:t>
        </w:r>
        <w:proofErr w:type="spellStart"/>
        <w:r w:rsidR="00BC55E2">
          <w:rPr>
            <w:rFonts w:ascii="Arial" w:hAnsi="Arial" w:cs="Arial"/>
            <w:color w:val="002060"/>
            <w:szCs w:val="22"/>
          </w:rPr>
          <w:t>Notif_Reprov_SAV</w:t>
        </w:r>
        <w:proofErr w:type="spellEnd"/>
        <w:r w:rsidR="00BC55E2">
          <w:rPr>
            <w:rFonts w:ascii="Arial" w:hAnsi="Arial" w:cs="Arial"/>
            <w:color w:val="002060"/>
            <w:szCs w:val="22"/>
          </w:rPr>
          <w:t xml:space="preserve"> est envoyé suite à un TP, il est demandé à l'OI de préciser dans le </w:t>
        </w:r>
      </w:ins>
      <w:ins w:id="44" w:author="GUIGON Yves DTSI/DSI" w:date="2017-04-05T14:05:00Z">
        <w:r w:rsidR="00BC55E2">
          <w:rPr>
            <w:rFonts w:ascii="Arial" w:hAnsi="Arial" w:cs="Arial"/>
            <w:color w:val="002060"/>
            <w:szCs w:val="22"/>
          </w:rPr>
          <w:t xml:space="preserve">champ </w:t>
        </w:r>
        <w:proofErr w:type="spellStart"/>
        <w:r w:rsidR="00BC55E2" w:rsidRPr="00BC55E2">
          <w:rPr>
            <w:rFonts w:ascii="Arial" w:hAnsi="Arial" w:cs="Arial"/>
            <w:color w:val="002060"/>
            <w:szCs w:val="22"/>
          </w:rPr>
          <w:t>CommentaireReprov</w:t>
        </w:r>
        <w:proofErr w:type="spellEnd"/>
        <w:r w:rsidR="00BC55E2">
          <w:rPr>
            <w:rFonts w:ascii="Arial" w:hAnsi="Arial" w:cs="Arial"/>
            <w:color w:val="002060"/>
            <w:szCs w:val="22"/>
          </w:rPr>
          <w:t xml:space="preserve"> la référence du TP concerné.</w:t>
        </w:r>
      </w:ins>
    </w:p>
    <w:p w:rsidR="00434E58" w:rsidRDefault="00434E58" w:rsidP="004D359F">
      <w:pPr>
        <w:pStyle w:val="Corpsdetexte"/>
        <w:rPr>
          <w:rFonts w:ascii="Arial" w:hAnsi="Arial" w:cs="Arial"/>
          <w:szCs w:val="22"/>
        </w:rPr>
      </w:pPr>
    </w:p>
    <w:p w:rsidR="00AB3BA7" w:rsidRDefault="00F25BBB" w:rsidP="00F25BBB">
      <w:pPr>
        <w:pStyle w:val="Corpsdetexte"/>
        <w:rPr>
          <w:rFonts w:ascii="Arial" w:hAnsi="Arial" w:cs="Arial"/>
          <w:szCs w:val="22"/>
        </w:rPr>
      </w:pPr>
      <w:r>
        <w:rPr>
          <w:rFonts w:ascii="Arial" w:hAnsi="Arial" w:cs="Arial"/>
          <w:szCs w:val="22"/>
        </w:rPr>
        <w:t xml:space="preserve">Il est envoyé à l’ensemble des OC concernés par le </w:t>
      </w:r>
      <w:proofErr w:type="spellStart"/>
      <w:r>
        <w:rPr>
          <w:rFonts w:ascii="Arial" w:hAnsi="Arial" w:cs="Arial"/>
          <w:szCs w:val="22"/>
        </w:rPr>
        <w:t>reprovisionning</w:t>
      </w:r>
      <w:proofErr w:type="spellEnd"/>
      <w:r>
        <w:rPr>
          <w:rFonts w:ascii="Arial" w:hAnsi="Arial" w:cs="Arial"/>
          <w:szCs w:val="22"/>
        </w:rPr>
        <w:t xml:space="preserve"> de l’accès, c'est-à-dire détenant l’accès </w:t>
      </w:r>
      <w:proofErr w:type="spellStart"/>
      <w:r>
        <w:rPr>
          <w:rFonts w:ascii="Arial" w:hAnsi="Arial" w:cs="Arial"/>
          <w:szCs w:val="22"/>
        </w:rPr>
        <w:t>reprovisionné</w:t>
      </w:r>
      <w:proofErr w:type="spellEnd"/>
      <w:r w:rsidR="00AB3BA7">
        <w:rPr>
          <w:rFonts w:ascii="Arial" w:hAnsi="Arial" w:cs="Arial"/>
          <w:szCs w:val="22"/>
        </w:rPr>
        <w:t> :</w:t>
      </w:r>
    </w:p>
    <w:p w:rsidR="00F25BBB" w:rsidRDefault="00F25BBB" w:rsidP="00AB3BA7">
      <w:pPr>
        <w:pStyle w:val="Corpsdetexte"/>
        <w:numPr>
          <w:ilvl w:val="0"/>
          <w:numId w:val="28"/>
        </w:numPr>
        <w:tabs>
          <w:tab w:val="clear" w:pos="3969"/>
          <w:tab w:val="left" w:pos="709"/>
        </w:tabs>
        <w:rPr>
          <w:rFonts w:ascii="Arial" w:hAnsi="Arial" w:cs="Arial"/>
          <w:szCs w:val="22"/>
        </w:rPr>
      </w:pPr>
      <w:r>
        <w:rPr>
          <w:rFonts w:ascii="Arial" w:hAnsi="Arial" w:cs="Arial"/>
          <w:szCs w:val="22"/>
        </w:rPr>
        <w:t>CR MES Ligne FTTH reçu par l’</w:t>
      </w:r>
      <w:r w:rsidR="00AB3BA7">
        <w:rPr>
          <w:rFonts w:ascii="Arial" w:hAnsi="Arial" w:cs="Arial"/>
          <w:szCs w:val="22"/>
        </w:rPr>
        <w:t>OI concernant l’accès. En l’absence de ce CR MES, les flux du protocole Accès seront utilisés</w:t>
      </w:r>
    </w:p>
    <w:p w:rsidR="00F25BBB" w:rsidRPr="00AB3BA7" w:rsidRDefault="00AB3BA7" w:rsidP="004D359F">
      <w:pPr>
        <w:pStyle w:val="Corpsdetexte"/>
        <w:numPr>
          <w:ilvl w:val="0"/>
          <w:numId w:val="28"/>
        </w:numPr>
        <w:tabs>
          <w:tab w:val="clear" w:pos="3969"/>
          <w:tab w:val="left" w:pos="709"/>
        </w:tabs>
        <w:rPr>
          <w:rFonts w:ascii="Arial" w:hAnsi="Arial" w:cs="Arial"/>
          <w:szCs w:val="22"/>
        </w:rPr>
      </w:pPr>
      <w:r w:rsidRPr="00AB3BA7">
        <w:rPr>
          <w:rFonts w:ascii="Arial" w:hAnsi="Arial" w:cs="Arial"/>
          <w:szCs w:val="22"/>
        </w:rPr>
        <w:t>En cas d</w:t>
      </w:r>
      <w:r>
        <w:rPr>
          <w:rFonts w:ascii="Arial" w:hAnsi="Arial" w:cs="Arial"/>
          <w:szCs w:val="22"/>
        </w:rPr>
        <w:t>’ingénieri</w:t>
      </w:r>
      <w:r w:rsidRPr="00AB3BA7">
        <w:rPr>
          <w:rFonts w:ascii="Arial" w:hAnsi="Arial" w:cs="Arial"/>
          <w:szCs w:val="22"/>
        </w:rPr>
        <w:t xml:space="preserve">e </w:t>
      </w:r>
      <w:proofErr w:type="spellStart"/>
      <w:r w:rsidRPr="00AB3BA7">
        <w:rPr>
          <w:rFonts w:ascii="Arial" w:hAnsi="Arial" w:cs="Arial"/>
          <w:szCs w:val="22"/>
        </w:rPr>
        <w:t>multi-fibre</w:t>
      </w:r>
      <w:proofErr w:type="spellEnd"/>
      <w:r w:rsidRPr="00AB3BA7">
        <w:rPr>
          <w:rFonts w:ascii="Arial" w:hAnsi="Arial" w:cs="Arial"/>
          <w:szCs w:val="22"/>
        </w:rPr>
        <w:t>, l’OI env</w:t>
      </w:r>
      <w:r w:rsidR="00E43AEB">
        <w:rPr>
          <w:rFonts w:ascii="Arial" w:hAnsi="Arial" w:cs="Arial"/>
          <w:szCs w:val="22"/>
        </w:rPr>
        <w:t>erra</w:t>
      </w:r>
      <w:r w:rsidRPr="00AB3BA7">
        <w:rPr>
          <w:rFonts w:ascii="Arial" w:hAnsi="Arial" w:cs="Arial"/>
          <w:szCs w:val="22"/>
        </w:rPr>
        <w:t xml:space="preserve"> un flux à chaque OC détenant l’accès </w:t>
      </w:r>
      <w:proofErr w:type="spellStart"/>
      <w:r w:rsidRPr="00AB3BA7">
        <w:rPr>
          <w:rFonts w:ascii="Arial" w:hAnsi="Arial" w:cs="Arial"/>
          <w:szCs w:val="22"/>
        </w:rPr>
        <w:t>reprovisionné</w:t>
      </w:r>
      <w:proofErr w:type="spellEnd"/>
      <w:r>
        <w:rPr>
          <w:rFonts w:ascii="Arial" w:hAnsi="Arial" w:cs="Arial"/>
          <w:szCs w:val="22"/>
        </w:rPr>
        <w:t xml:space="preserve"> (un flux par OC). </w:t>
      </w:r>
    </w:p>
    <w:p w:rsidR="00F25BBB" w:rsidRDefault="00F25BBB" w:rsidP="004D359F">
      <w:pPr>
        <w:pStyle w:val="Corpsdetexte"/>
        <w:rPr>
          <w:rFonts w:ascii="Arial" w:hAnsi="Arial" w:cs="Arial"/>
          <w:szCs w:val="22"/>
        </w:rPr>
      </w:pPr>
    </w:p>
    <w:p w:rsidR="00725B2A" w:rsidRDefault="00434E58" w:rsidP="004D359F">
      <w:pPr>
        <w:pStyle w:val="Corpsdetexte"/>
        <w:rPr>
          <w:rFonts w:ascii="Arial" w:hAnsi="Arial" w:cs="Arial"/>
          <w:szCs w:val="22"/>
        </w:rPr>
      </w:pPr>
      <w:r>
        <w:rPr>
          <w:rFonts w:ascii="Arial" w:hAnsi="Arial" w:cs="Arial"/>
          <w:szCs w:val="22"/>
        </w:rPr>
        <w:t>Il est envoyé sous format électronique</w:t>
      </w:r>
      <w:r w:rsidR="00725B2A">
        <w:rPr>
          <w:rFonts w:ascii="Arial" w:hAnsi="Arial" w:cs="Arial"/>
          <w:szCs w:val="22"/>
        </w:rPr>
        <w:t>, à la discrétion des binômes OI/OC :</w:t>
      </w:r>
    </w:p>
    <w:p w:rsidR="00725B2A" w:rsidRDefault="00725B2A" w:rsidP="00725B2A">
      <w:pPr>
        <w:pStyle w:val="Corpsdetexte"/>
        <w:numPr>
          <w:ilvl w:val="0"/>
          <w:numId w:val="28"/>
        </w:numPr>
        <w:tabs>
          <w:tab w:val="clear" w:pos="3969"/>
          <w:tab w:val="left" w:pos="709"/>
        </w:tabs>
        <w:rPr>
          <w:rFonts w:ascii="Arial" w:hAnsi="Arial" w:cs="Arial"/>
          <w:szCs w:val="22"/>
        </w:rPr>
      </w:pPr>
      <w:r>
        <w:rPr>
          <w:rFonts w:ascii="Arial" w:hAnsi="Arial" w:cs="Arial"/>
          <w:szCs w:val="22"/>
        </w:rPr>
        <w:t>S</w:t>
      </w:r>
      <w:r w:rsidR="00434E58">
        <w:rPr>
          <w:rFonts w:ascii="Arial" w:hAnsi="Arial" w:cs="Arial"/>
          <w:szCs w:val="22"/>
        </w:rPr>
        <w:t>oit</w:t>
      </w:r>
      <w:r>
        <w:rPr>
          <w:rFonts w:ascii="Arial" w:hAnsi="Arial" w:cs="Arial"/>
          <w:szCs w:val="22"/>
        </w:rPr>
        <w:t xml:space="preserve"> par mail</w:t>
      </w:r>
    </w:p>
    <w:p w:rsidR="00725B2A" w:rsidRDefault="00725B2A" w:rsidP="00725B2A">
      <w:pPr>
        <w:pStyle w:val="Corpsdetexte"/>
        <w:numPr>
          <w:ilvl w:val="0"/>
          <w:numId w:val="28"/>
        </w:numPr>
        <w:tabs>
          <w:tab w:val="clear" w:pos="3969"/>
          <w:tab w:val="left" w:pos="709"/>
        </w:tabs>
        <w:rPr>
          <w:rFonts w:ascii="Arial" w:hAnsi="Arial" w:cs="Arial"/>
          <w:szCs w:val="22"/>
        </w:rPr>
      </w:pPr>
      <w:r>
        <w:rPr>
          <w:rFonts w:ascii="Arial" w:hAnsi="Arial" w:cs="Arial"/>
          <w:szCs w:val="22"/>
        </w:rPr>
        <w:t>Soit par dépôt de fichier sur plateforme</w:t>
      </w:r>
    </w:p>
    <w:p w:rsidR="00FC09F9" w:rsidRDefault="00FC09F9" w:rsidP="00725B2A">
      <w:pPr>
        <w:pStyle w:val="Corpsdetexte"/>
        <w:tabs>
          <w:tab w:val="clear" w:pos="3969"/>
          <w:tab w:val="left" w:pos="709"/>
        </w:tabs>
        <w:rPr>
          <w:rFonts w:ascii="Arial" w:hAnsi="Arial" w:cs="Arial"/>
          <w:szCs w:val="22"/>
        </w:rPr>
      </w:pPr>
    </w:p>
    <w:p w:rsidR="00C2657C" w:rsidRDefault="00FC09F9" w:rsidP="00725B2A">
      <w:pPr>
        <w:pStyle w:val="Corpsdetexte"/>
        <w:tabs>
          <w:tab w:val="clear" w:pos="3969"/>
          <w:tab w:val="left" w:pos="709"/>
        </w:tabs>
        <w:rPr>
          <w:rFonts w:ascii="Arial" w:hAnsi="Arial" w:cs="Arial"/>
          <w:szCs w:val="22"/>
        </w:rPr>
      </w:pPr>
      <w:r>
        <w:rPr>
          <w:rFonts w:ascii="Arial" w:hAnsi="Arial" w:cs="Arial"/>
          <w:szCs w:val="22"/>
        </w:rPr>
        <w:t>Ce flux est implémenté en parallèle des protocoles SAV existants, son cycle d’évolution est donc indépendant de celui des protocoles SAV.</w:t>
      </w:r>
    </w:p>
    <w:p w:rsidR="00FC09F9" w:rsidRDefault="00FC09F9" w:rsidP="00725B2A">
      <w:pPr>
        <w:pStyle w:val="Corpsdetexte"/>
        <w:tabs>
          <w:tab w:val="clear" w:pos="3969"/>
          <w:tab w:val="left" w:pos="709"/>
        </w:tabs>
        <w:rPr>
          <w:rFonts w:ascii="Arial" w:hAnsi="Arial" w:cs="Arial"/>
          <w:szCs w:val="22"/>
        </w:rPr>
      </w:pPr>
    </w:p>
    <w:p w:rsidR="00725B2A" w:rsidRDefault="00725B2A" w:rsidP="00725B2A">
      <w:pPr>
        <w:pStyle w:val="Corpsdetexte"/>
        <w:tabs>
          <w:tab w:val="clear" w:pos="3969"/>
          <w:tab w:val="left" w:pos="709"/>
        </w:tabs>
        <w:rPr>
          <w:rFonts w:ascii="Arial" w:hAnsi="Arial" w:cs="Arial"/>
          <w:szCs w:val="22"/>
        </w:rPr>
      </w:pPr>
      <w:r>
        <w:rPr>
          <w:rFonts w:ascii="Arial" w:hAnsi="Arial" w:cs="Arial"/>
          <w:szCs w:val="22"/>
        </w:rPr>
        <w:t>Ce flux est envoyé au fil de l’eau :</w:t>
      </w:r>
    </w:p>
    <w:p w:rsidR="007F4458" w:rsidRPr="007F4458" w:rsidRDefault="007F4458" w:rsidP="007F4458">
      <w:pPr>
        <w:pStyle w:val="Corpsdetexte"/>
        <w:numPr>
          <w:ilvl w:val="0"/>
          <w:numId w:val="28"/>
        </w:numPr>
        <w:tabs>
          <w:tab w:val="clear" w:pos="3969"/>
          <w:tab w:val="left" w:pos="709"/>
        </w:tabs>
        <w:rPr>
          <w:rFonts w:ascii="Arial" w:hAnsi="Arial" w:cs="Arial"/>
          <w:color w:val="002060"/>
          <w:szCs w:val="22"/>
        </w:rPr>
      </w:pPr>
      <w:r w:rsidRPr="007F4458">
        <w:rPr>
          <w:rFonts w:ascii="Arial" w:hAnsi="Arial" w:cs="Arial"/>
          <w:color w:val="002060"/>
          <w:szCs w:val="22"/>
        </w:rPr>
        <w:t xml:space="preserve">Suite à l’appel hotline par l’OC dans le cas d’un </w:t>
      </w:r>
      <w:proofErr w:type="spellStart"/>
      <w:r w:rsidRPr="007F4458">
        <w:rPr>
          <w:rFonts w:ascii="Arial" w:hAnsi="Arial" w:cs="Arial"/>
          <w:color w:val="002060"/>
          <w:szCs w:val="22"/>
        </w:rPr>
        <w:t>reprovisionning</w:t>
      </w:r>
      <w:proofErr w:type="spellEnd"/>
      <w:r w:rsidRPr="007F4458">
        <w:rPr>
          <w:rFonts w:ascii="Arial" w:hAnsi="Arial" w:cs="Arial"/>
          <w:color w:val="002060"/>
          <w:szCs w:val="22"/>
        </w:rPr>
        <w:t xml:space="preserve"> à chaud</w:t>
      </w:r>
    </w:p>
    <w:p w:rsidR="00725B2A" w:rsidRPr="00293958" w:rsidRDefault="00725B2A" w:rsidP="00725B2A">
      <w:pPr>
        <w:pStyle w:val="Corpsdetexte"/>
        <w:numPr>
          <w:ilvl w:val="0"/>
          <w:numId w:val="28"/>
        </w:numPr>
        <w:tabs>
          <w:tab w:val="clear" w:pos="3969"/>
          <w:tab w:val="left" w:pos="709"/>
        </w:tabs>
        <w:rPr>
          <w:rFonts w:ascii="Arial" w:hAnsi="Arial" w:cs="Arial"/>
          <w:color w:val="002060"/>
          <w:szCs w:val="22"/>
        </w:rPr>
      </w:pPr>
      <w:r>
        <w:rPr>
          <w:rFonts w:ascii="Arial" w:hAnsi="Arial" w:cs="Arial"/>
          <w:szCs w:val="22"/>
        </w:rPr>
        <w:t xml:space="preserve">Avant la clôture du ticket SAV ayant généré le </w:t>
      </w:r>
      <w:proofErr w:type="spellStart"/>
      <w:r>
        <w:rPr>
          <w:rFonts w:ascii="Arial" w:hAnsi="Arial" w:cs="Arial"/>
          <w:szCs w:val="22"/>
        </w:rPr>
        <w:t>reprovisionning</w:t>
      </w:r>
      <w:proofErr w:type="spellEnd"/>
      <w:r w:rsidR="007F4458">
        <w:rPr>
          <w:rFonts w:ascii="Arial" w:hAnsi="Arial" w:cs="Arial"/>
          <w:szCs w:val="22"/>
        </w:rPr>
        <w:t xml:space="preserve"> </w:t>
      </w:r>
      <w:r w:rsidR="008E13B7" w:rsidRPr="00293958">
        <w:rPr>
          <w:rFonts w:ascii="Arial" w:hAnsi="Arial" w:cs="Arial"/>
          <w:color w:val="002060"/>
          <w:szCs w:val="22"/>
        </w:rPr>
        <w:t xml:space="preserve">dans le cas d’un </w:t>
      </w:r>
      <w:proofErr w:type="spellStart"/>
      <w:r w:rsidR="008E13B7" w:rsidRPr="00293958">
        <w:rPr>
          <w:rFonts w:ascii="Arial" w:hAnsi="Arial" w:cs="Arial"/>
          <w:color w:val="002060"/>
          <w:szCs w:val="22"/>
        </w:rPr>
        <w:t>reprovisionning</w:t>
      </w:r>
      <w:proofErr w:type="spellEnd"/>
      <w:r w:rsidR="008E13B7" w:rsidRPr="00293958">
        <w:rPr>
          <w:rFonts w:ascii="Arial" w:hAnsi="Arial" w:cs="Arial"/>
          <w:color w:val="002060"/>
          <w:szCs w:val="22"/>
        </w:rPr>
        <w:t xml:space="preserve"> SAV à froid</w:t>
      </w:r>
    </w:p>
    <w:p w:rsidR="00725B2A" w:rsidRDefault="00725B2A" w:rsidP="00725B2A">
      <w:pPr>
        <w:pStyle w:val="Corpsdetexte"/>
        <w:numPr>
          <w:ilvl w:val="0"/>
          <w:numId w:val="28"/>
        </w:numPr>
        <w:tabs>
          <w:tab w:val="clear" w:pos="3969"/>
          <w:tab w:val="left" w:pos="709"/>
        </w:tabs>
        <w:rPr>
          <w:rFonts w:ascii="Arial" w:hAnsi="Arial" w:cs="Arial"/>
          <w:szCs w:val="22"/>
        </w:rPr>
      </w:pPr>
      <w:r>
        <w:rPr>
          <w:rFonts w:ascii="Arial" w:hAnsi="Arial" w:cs="Arial"/>
          <w:szCs w:val="22"/>
        </w:rPr>
        <w:t>Quand besoin en cas de réaménagement</w:t>
      </w:r>
    </w:p>
    <w:p w:rsidR="00725B2A" w:rsidRDefault="00725B2A" w:rsidP="00725B2A">
      <w:pPr>
        <w:pStyle w:val="Corpsdetexte"/>
        <w:tabs>
          <w:tab w:val="clear" w:pos="3969"/>
          <w:tab w:val="left" w:pos="709"/>
        </w:tabs>
        <w:rPr>
          <w:rFonts w:ascii="Arial" w:hAnsi="Arial" w:cs="Arial"/>
          <w:szCs w:val="22"/>
        </w:rPr>
      </w:pPr>
    </w:p>
    <w:p w:rsidR="002B6DD4" w:rsidRDefault="00725B2A" w:rsidP="00967305">
      <w:pPr>
        <w:pStyle w:val="Corpsdetexte"/>
        <w:tabs>
          <w:tab w:val="clear" w:pos="3969"/>
          <w:tab w:val="left" w:pos="709"/>
        </w:tabs>
        <w:rPr>
          <w:rFonts w:ascii="Arial" w:hAnsi="Arial" w:cs="Arial"/>
          <w:szCs w:val="22"/>
        </w:rPr>
      </w:pPr>
      <w:r>
        <w:rPr>
          <w:rFonts w:ascii="Arial" w:hAnsi="Arial" w:cs="Arial"/>
          <w:szCs w:val="22"/>
        </w:rPr>
        <w:lastRenderedPageBreak/>
        <w:t xml:space="preserve">Un flux peut contenir plusieurs </w:t>
      </w:r>
      <w:proofErr w:type="spellStart"/>
      <w:r>
        <w:rPr>
          <w:rFonts w:ascii="Arial" w:hAnsi="Arial" w:cs="Arial"/>
          <w:szCs w:val="22"/>
        </w:rPr>
        <w:t>reprovisionnings</w:t>
      </w:r>
      <w:proofErr w:type="spellEnd"/>
      <w:r>
        <w:rPr>
          <w:rFonts w:ascii="Arial" w:hAnsi="Arial" w:cs="Arial"/>
          <w:szCs w:val="22"/>
        </w:rPr>
        <w:t xml:space="preserve"> simultanés</w:t>
      </w:r>
      <w:r w:rsidR="00F25BBB">
        <w:rPr>
          <w:rFonts w:ascii="Arial" w:hAnsi="Arial" w:cs="Arial"/>
          <w:szCs w:val="22"/>
        </w:rPr>
        <w:t xml:space="preserve"> pour un même OC</w:t>
      </w:r>
      <w:r>
        <w:rPr>
          <w:rFonts w:ascii="Arial" w:hAnsi="Arial" w:cs="Arial"/>
          <w:szCs w:val="22"/>
        </w:rPr>
        <w:t xml:space="preserve">. Le fichier csv contiendra alors une ligne par accès </w:t>
      </w:r>
      <w:proofErr w:type="spellStart"/>
      <w:r>
        <w:rPr>
          <w:rFonts w:ascii="Arial" w:hAnsi="Arial" w:cs="Arial"/>
          <w:szCs w:val="22"/>
        </w:rPr>
        <w:t>reprovisionné</w:t>
      </w:r>
      <w:proofErr w:type="spellEnd"/>
      <w:r w:rsidR="00F25BBB">
        <w:rPr>
          <w:rFonts w:ascii="Arial" w:hAnsi="Arial" w:cs="Arial"/>
          <w:szCs w:val="22"/>
        </w:rPr>
        <w:t>.</w:t>
      </w:r>
      <w:r w:rsidR="00723CE7">
        <w:rPr>
          <w:rFonts w:ascii="Arial" w:hAnsi="Arial" w:cs="Arial"/>
          <w:szCs w:val="22"/>
        </w:rPr>
        <w:t xml:space="preserve"> </w:t>
      </w:r>
      <w:r w:rsidR="00967305">
        <w:rPr>
          <w:rFonts w:ascii="Arial" w:hAnsi="Arial" w:cs="Arial"/>
          <w:szCs w:val="22"/>
        </w:rPr>
        <w:t xml:space="preserve">L’identifiant du </w:t>
      </w:r>
      <w:proofErr w:type="spellStart"/>
      <w:r w:rsidR="00967305">
        <w:rPr>
          <w:rFonts w:ascii="Arial" w:hAnsi="Arial" w:cs="Arial"/>
          <w:szCs w:val="22"/>
        </w:rPr>
        <w:t>reprovisionning</w:t>
      </w:r>
      <w:proofErr w:type="spellEnd"/>
      <w:r w:rsidR="00967305">
        <w:rPr>
          <w:rFonts w:ascii="Arial" w:hAnsi="Arial" w:cs="Arial"/>
          <w:szCs w:val="22"/>
        </w:rPr>
        <w:t xml:space="preserve"> permet à l’OI et l’OC d’identifier le </w:t>
      </w:r>
      <w:proofErr w:type="spellStart"/>
      <w:r w:rsidR="00967305">
        <w:rPr>
          <w:rFonts w:ascii="Arial" w:hAnsi="Arial" w:cs="Arial"/>
          <w:szCs w:val="22"/>
        </w:rPr>
        <w:t>reprovisionning</w:t>
      </w:r>
      <w:proofErr w:type="spellEnd"/>
      <w:r w:rsidR="00967305">
        <w:rPr>
          <w:rFonts w:ascii="Arial" w:hAnsi="Arial" w:cs="Arial"/>
          <w:szCs w:val="22"/>
        </w:rPr>
        <w:t xml:space="preserve"> concerné par l’échange, notamment dans le cas où un OI enverrait plusieurs notifications de </w:t>
      </w:r>
      <w:proofErr w:type="spellStart"/>
      <w:r w:rsidR="00967305">
        <w:rPr>
          <w:rFonts w:ascii="Arial" w:hAnsi="Arial" w:cs="Arial"/>
          <w:szCs w:val="22"/>
        </w:rPr>
        <w:t>reprovisionning</w:t>
      </w:r>
      <w:proofErr w:type="spellEnd"/>
      <w:r w:rsidR="00967305">
        <w:rPr>
          <w:rFonts w:ascii="Arial" w:hAnsi="Arial" w:cs="Arial"/>
          <w:szCs w:val="22"/>
        </w:rPr>
        <w:t xml:space="preserve"> successives pour une même PTO</w:t>
      </w:r>
      <w:r w:rsidR="00E52E04">
        <w:rPr>
          <w:rFonts w:ascii="Arial" w:hAnsi="Arial" w:cs="Arial"/>
          <w:szCs w:val="22"/>
        </w:rPr>
        <w:t>.</w:t>
      </w:r>
    </w:p>
    <w:p w:rsidR="008E13B7" w:rsidRDefault="008E13B7" w:rsidP="00293958">
      <w:pPr>
        <w:pStyle w:val="Corpsdetexte"/>
        <w:tabs>
          <w:tab w:val="clear" w:pos="3969"/>
          <w:tab w:val="left" w:pos="709"/>
        </w:tabs>
      </w:pPr>
    </w:p>
    <w:p w:rsidR="0080643A" w:rsidRPr="00401ADD" w:rsidRDefault="0080643A" w:rsidP="0080643A">
      <w:pPr>
        <w:pStyle w:val="Titre3"/>
        <w:numPr>
          <w:ilvl w:val="2"/>
          <w:numId w:val="25"/>
        </w:numPr>
        <w:rPr>
          <w:rFonts w:cs="Arial"/>
          <w:sz w:val="22"/>
          <w:szCs w:val="22"/>
        </w:rPr>
      </w:pPr>
      <w:bookmarkStart w:id="45" w:name="_Toc456083339"/>
      <w:r>
        <w:rPr>
          <w:rFonts w:cs="Arial"/>
          <w:sz w:val="22"/>
          <w:szCs w:val="22"/>
        </w:rPr>
        <w:t xml:space="preserve">Cas de </w:t>
      </w:r>
      <w:proofErr w:type="spellStart"/>
      <w:r>
        <w:rPr>
          <w:rFonts w:cs="Arial"/>
          <w:sz w:val="22"/>
          <w:szCs w:val="22"/>
        </w:rPr>
        <w:t>reprovisionning</w:t>
      </w:r>
      <w:proofErr w:type="spellEnd"/>
      <w:r>
        <w:rPr>
          <w:rFonts w:cs="Arial"/>
          <w:sz w:val="22"/>
          <w:szCs w:val="22"/>
        </w:rPr>
        <w:t xml:space="preserve"> à chaud</w:t>
      </w:r>
      <w:bookmarkEnd w:id="45"/>
    </w:p>
    <w:p w:rsidR="0080643A" w:rsidRDefault="0080643A" w:rsidP="00725B2A">
      <w:pPr>
        <w:pStyle w:val="Corpsdetexte"/>
        <w:tabs>
          <w:tab w:val="clear" w:pos="3969"/>
          <w:tab w:val="left" w:pos="709"/>
        </w:tabs>
        <w:rPr>
          <w:rFonts w:ascii="Arial" w:hAnsi="Arial" w:cs="Arial"/>
          <w:szCs w:val="22"/>
        </w:rPr>
      </w:pPr>
    </w:p>
    <w:p w:rsidR="008E13B7" w:rsidRDefault="002B6DD4" w:rsidP="00293958">
      <w:pPr>
        <w:pStyle w:val="Corpsdetexte"/>
        <w:tabs>
          <w:tab w:val="clear" w:pos="3969"/>
          <w:tab w:val="left" w:pos="709"/>
        </w:tabs>
        <w:rPr>
          <w:rFonts w:ascii="Arial" w:hAnsi="Arial"/>
          <w:szCs w:val="22"/>
        </w:rPr>
      </w:pPr>
      <w:r>
        <w:rPr>
          <w:rFonts w:ascii="Arial" w:hAnsi="Arial" w:cs="Arial"/>
          <w:szCs w:val="22"/>
        </w:rPr>
        <w:t>Dans le cadre</w:t>
      </w:r>
      <w:r w:rsidR="00174A02" w:rsidRPr="00174A02">
        <w:rPr>
          <w:rFonts w:ascii="Arial" w:hAnsi="Arial" w:cs="Arial"/>
          <w:szCs w:val="22"/>
        </w:rPr>
        <w:t xml:space="preserve"> d’un appel SAV, l’OC intervient chez son client </w:t>
      </w:r>
      <w:r w:rsidR="00174A02">
        <w:rPr>
          <w:rFonts w:ascii="Arial" w:hAnsi="Arial" w:cs="Arial"/>
          <w:szCs w:val="22"/>
        </w:rPr>
        <w:t xml:space="preserve">et peut être amené à avoir recours à l’OI si le problème constaté </w:t>
      </w:r>
      <w:r w:rsidR="00174A02" w:rsidRPr="00174A02">
        <w:rPr>
          <w:rFonts w:ascii="Arial" w:hAnsi="Arial" w:cs="Arial"/>
          <w:szCs w:val="22"/>
        </w:rPr>
        <w:t>se situe sur la partie PM-PBO.</w:t>
      </w:r>
      <w:r w:rsidR="00174A02">
        <w:rPr>
          <w:rFonts w:ascii="Arial" w:hAnsi="Arial" w:cs="Arial"/>
          <w:szCs w:val="22"/>
        </w:rPr>
        <w:t xml:space="preserve"> Pour capitaliser sur la présence du technicien de l’OC chez le client, il a été proposé de développer un </w:t>
      </w:r>
      <w:proofErr w:type="spellStart"/>
      <w:r w:rsidR="00174A02">
        <w:rPr>
          <w:rFonts w:ascii="Arial" w:hAnsi="Arial" w:cs="Arial"/>
          <w:szCs w:val="22"/>
        </w:rPr>
        <w:t>process</w:t>
      </w:r>
      <w:proofErr w:type="spellEnd"/>
      <w:r w:rsidR="00174A02">
        <w:rPr>
          <w:rFonts w:ascii="Arial" w:hAnsi="Arial" w:cs="Arial"/>
          <w:szCs w:val="22"/>
        </w:rPr>
        <w:t xml:space="preserve"> de recours à l’OI permettant de résoudre le problème « à chaud ». Le </w:t>
      </w:r>
      <w:proofErr w:type="spellStart"/>
      <w:r w:rsidR="00174A02">
        <w:rPr>
          <w:rFonts w:ascii="Arial" w:hAnsi="Arial" w:cs="Arial"/>
          <w:szCs w:val="22"/>
        </w:rPr>
        <w:t>process</w:t>
      </w:r>
      <w:proofErr w:type="spellEnd"/>
      <w:r w:rsidR="00174A02">
        <w:rPr>
          <w:rFonts w:ascii="Arial" w:hAnsi="Arial" w:cs="Arial"/>
          <w:szCs w:val="22"/>
        </w:rPr>
        <w:t xml:space="preserve"> proposé est le suivant :</w:t>
      </w:r>
    </w:p>
    <w:p w:rsidR="008E13B7" w:rsidRDefault="002B6DD4" w:rsidP="00293958">
      <w:pPr>
        <w:pStyle w:val="Corpsdetexte"/>
        <w:numPr>
          <w:ilvl w:val="0"/>
          <w:numId w:val="28"/>
        </w:numPr>
        <w:tabs>
          <w:tab w:val="clear" w:pos="3969"/>
          <w:tab w:val="left" w:pos="709"/>
        </w:tabs>
        <w:rPr>
          <w:rFonts w:ascii="Arial" w:hAnsi="Arial"/>
          <w:szCs w:val="22"/>
        </w:rPr>
      </w:pPr>
      <w:r>
        <w:rPr>
          <w:rFonts w:ascii="Arial" w:hAnsi="Arial" w:cs="Arial"/>
          <w:szCs w:val="22"/>
        </w:rPr>
        <w:t>L’OC</w:t>
      </w:r>
      <w:r w:rsidRPr="002B6DD4">
        <w:rPr>
          <w:rFonts w:ascii="Arial" w:hAnsi="Arial" w:cs="Arial"/>
          <w:szCs w:val="22"/>
        </w:rPr>
        <w:t xml:space="preserve"> se rend sur le terrain et constate que le problème peut être résolu avec une mutation (changement de route optique)</w:t>
      </w:r>
    </w:p>
    <w:p w:rsidR="008E13B7" w:rsidRPr="00293958" w:rsidRDefault="008E13B7" w:rsidP="00293958">
      <w:pPr>
        <w:pStyle w:val="Corpsdetexte"/>
        <w:numPr>
          <w:ilvl w:val="0"/>
          <w:numId w:val="28"/>
        </w:numPr>
        <w:tabs>
          <w:tab w:val="clear" w:pos="3969"/>
          <w:tab w:val="left" w:pos="709"/>
        </w:tabs>
        <w:rPr>
          <w:rFonts w:ascii="Arial" w:hAnsi="Arial" w:cs="Arial"/>
          <w:szCs w:val="22"/>
        </w:rPr>
      </w:pPr>
      <w:r w:rsidRPr="00293958">
        <w:rPr>
          <w:rFonts w:ascii="Arial" w:hAnsi="Arial" w:cs="Arial"/>
          <w:szCs w:val="22"/>
        </w:rPr>
        <w:t xml:space="preserve">L’OC appelle la hotline de l’OI qui qualifie la demande et décide ou non d’attribuer une nouvelle route optique à l’OC pour qu’il mute physiquement </w:t>
      </w:r>
    </w:p>
    <w:p w:rsidR="008E13B7" w:rsidRPr="00293958" w:rsidRDefault="0009710B" w:rsidP="00293958">
      <w:pPr>
        <w:pStyle w:val="Corpsdetexte"/>
        <w:numPr>
          <w:ilvl w:val="0"/>
          <w:numId w:val="28"/>
        </w:numPr>
        <w:tabs>
          <w:tab w:val="clear" w:pos="3969"/>
          <w:tab w:val="left" w:pos="709"/>
        </w:tabs>
        <w:rPr>
          <w:rFonts w:ascii="Arial" w:hAnsi="Arial"/>
          <w:szCs w:val="22"/>
        </w:rPr>
      </w:pPr>
      <w:r w:rsidRPr="0009710B">
        <w:rPr>
          <w:rFonts w:ascii="Arial" w:hAnsi="Arial" w:cs="Arial"/>
          <w:szCs w:val="22"/>
        </w:rPr>
        <w:t xml:space="preserve">S’il lui a communiqué une nouvelle route optique, </w:t>
      </w:r>
      <w:r w:rsidR="008626EA">
        <w:rPr>
          <w:rFonts w:ascii="Arial" w:hAnsi="Arial" w:cs="Arial"/>
          <w:szCs w:val="22"/>
        </w:rPr>
        <w:t xml:space="preserve">l’OC mute physiquement sur le terrain et </w:t>
      </w:r>
      <w:r w:rsidRPr="0009710B">
        <w:rPr>
          <w:rFonts w:ascii="Arial" w:hAnsi="Arial" w:cs="Arial"/>
          <w:szCs w:val="22"/>
        </w:rPr>
        <w:t>l’OI communique à l’OC un numéro de décharge correspondant à l’appel hotline</w:t>
      </w:r>
    </w:p>
    <w:p w:rsidR="008E13B7" w:rsidRDefault="002B6DD4" w:rsidP="00293958">
      <w:pPr>
        <w:pStyle w:val="Corpsdetexte"/>
        <w:numPr>
          <w:ilvl w:val="0"/>
          <w:numId w:val="28"/>
        </w:numPr>
        <w:tabs>
          <w:tab w:val="clear" w:pos="3969"/>
          <w:tab w:val="left" w:pos="709"/>
        </w:tabs>
        <w:rPr>
          <w:rFonts w:ascii="Arial" w:hAnsi="Arial"/>
          <w:szCs w:val="22"/>
        </w:rPr>
      </w:pPr>
      <w:r w:rsidRPr="00824FD2">
        <w:rPr>
          <w:rFonts w:ascii="Arial" w:hAnsi="Arial" w:cs="Arial"/>
          <w:szCs w:val="22"/>
        </w:rPr>
        <w:t xml:space="preserve">L’OI envoie à l’OC la notification de </w:t>
      </w:r>
      <w:proofErr w:type="spellStart"/>
      <w:r w:rsidRPr="00824FD2">
        <w:rPr>
          <w:rFonts w:ascii="Arial" w:hAnsi="Arial" w:cs="Arial"/>
          <w:szCs w:val="22"/>
        </w:rPr>
        <w:t>reprovisionning</w:t>
      </w:r>
      <w:proofErr w:type="spellEnd"/>
      <w:r w:rsidRPr="00824FD2">
        <w:rPr>
          <w:rFonts w:ascii="Arial" w:hAnsi="Arial" w:cs="Arial"/>
          <w:szCs w:val="22"/>
        </w:rPr>
        <w:t xml:space="preserve"> SAV en précisant qu’il s’agit d’un SAV à chaud et en intégrant dans le champ </w:t>
      </w:r>
      <w:proofErr w:type="spellStart"/>
      <w:r w:rsidRPr="00824FD2">
        <w:rPr>
          <w:rFonts w:ascii="Arial" w:hAnsi="Arial" w:cs="Arial"/>
          <w:szCs w:val="22"/>
        </w:rPr>
        <w:t>NumeroDecharge</w:t>
      </w:r>
      <w:proofErr w:type="spellEnd"/>
      <w:r w:rsidRPr="00824FD2">
        <w:rPr>
          <w:rFonts w:ascii="Arial" w:hAnsi="Arial" w:cs="Arial"/>
          <w:szCs w:val="22"/>
        </w:rPr>
        <w:t xml:space="preserve"> le numéro de décharge </w:t>
      </w:r>
    </w:p>
    <w:p w:rsidR="008E13B7" w:rsidRDefault="00D247A4" w:rsidP="00293958">
      <w:pPr>
        <w:pStyle w:val="Corpsdetexte"/>
        <w:numPr>
          <w:ilvl w:val="0"/>
          <w:numId w:val="28"/>
        </w:numPr>
        <w:tabs>
          <w:tab w:val="clear" w:pos="3969"/>
          <w:tab w:val="left" w:pos="709"/>
        </w:tabs>
        <w:rPr>
          <w:rFonts w:ascii="Arial" w:hAnsi="Arial"/>
          <w:szCs w:val="22"/>
        </w:rPr>
      </w:pPr>
      <w:r w:rsidRPr="00D247A4">
        <w:rPr>
          <w:rFonts w:ascii="Arial" w:hAnsi="Arial" w:cs="Arial"/>
          <w:szCs w:val="22"/>
        </w:rPr>
        <w:t xml:space="preserve">L’OC envoie un AR de la notification de </w:t>
      </w:r>
      <w:proofErr w:type="spellStart"/>
      <w:r w:rsidRPr="00D247A4">
        <w:rPr>
          <w:rFonts w:ascii="Arial" w:hAnsi="Arial" w:cs="Arial"/>
          <w:szCs w:val="22"/>
        </w:rPr>
        <w:t>reprovisionning</w:t>
      </w:r>
      <w:proofErr w:type="spellEnd"/>
      <w:r w:rsidRPr="00D247A4">
        <w:rPr>
          <w:rFonts w:ascii="Arial" w:hAnsi="Arial" w:cs="Arial"/>
          <w:szCs w:val="22"/>
        </w:rPr>
        <w:t xml:space="preserve"> </w:t>
      </w:r>
    </w:p>
    <w:p w:rsidR="0077790A" w:rsidRDefault="0077790A">
      <w:pPr>
        <w:rPr>
          <w:rFonts w:ascii="Arial" w:eastAsia="Arial Unicode MS" w:hAnsi="Arial" w:cs="Arial"/>
          <w:b/>
          <w:color w:val="999999"/>
          <w:sz w:val="22"/>
          <w:szCs w:val="22"/>
        </w:rPr>
      </w:pPr>
    </w:p>
    <w:p w:rsidR="002E78D5" w:rsidRPr="00293958" w:rsidRDefault="008E13B7" w:rsidP="00293958">
      <w:pPr>
        <w:pStyle w:val="Corpsdetexte"/>
        <w:tabs>
          <w:tab w:val="clear" w:pos="3969"/>
          <w:tab w:val="left" w:pos="709"/>
        </w:tabs>
        <w:rPr>
          <w:rFonts w:ascii="Arial" w:hAnsi="Arial" w:cs="Arial"/>
          <w:szCs w:val="22"/>
        </w:rPr>
      </w:pPr>
      <w:r w:rsidRPr="00293958">
        <w:rPr>
          <w:rFonts w:ascii="Arial" w:hAnsi="Arial" w:cs="Arial"/>
          <w:szCs w:val="22"/>
        </w:rPr>
        <w:t xml:space="preserve">Remarque : à la cible, il a été évoqué la possibilité </w:t>
      </w:r>
      <w:r w:rsidRPr="008E13B7">
        <w:rPr>
          <w:rFonts w:ascii="Arial" w:hAnsi="Arial" w:cs="Arial"/>
          <w:szCs w:val="22"/>
        </w:rPr>
        <w:t xml:space="preserve">de générer l’émission par l’OC d’une signalisation </w:t>
      </w:r>
      <w:r w:rsidRPr="00293958">
        <w:rPr>
          <w:rFonts w:ascii="Arial" w:hAnsi="Arial" w:cs="Arial"/>
          <w:szCs w:val="22"/>
        </w:rPr>
        <w:t xml:space="preserve">SAV </w:t>
      </w:r>
      <w:r w:rsidRPr="008E13B7">
        <w:rPr>
          <w:rFonts w:ascii="Arial" w:hAnsi="Arial" w:cs="Arial"/>
          <w:szCs w:val="22"/>
        </w:rPr>
        <w:t xml:space="preserve">avant l’envoi de la notification de </w:t>
      </w:r>
      <w:proofErr w:type="spellStart"/>
      <w:r w:rsidRPr="008E13B7">
        <w:rPr>
          <w:rFonts w:ascii="Arial" w:hAnsi="Arial" w:cs="Arial"/>
          <w:szCs w:val="22"/>
        </w:rPr>
        <w:t>reprovisionning</w:t>
      </w:r>
      <w:proofErr w:type="spellEnd"/>
      <w:r w:rsidRPr="008E13B7">
        <w:rPr>
          <w:rFonts w:ascii="Arial" w:hAnsi="Arial" w:cs="Arial"/>
          <w:szCs w:val="22"/>
        </w:rPr>
        <w:t xml:space="preserve"> SAV par l’OI. La signalisation </w:t>
      </w:r>
      <w:r w:rsidRPr="00293958">
        <w:rPr>
          <w:rFonts w:ascii="Arial" w:hAnsi="Arial" w:cs="Arial"/>
          <w:szCs w:val="22"/>
        </w:rPr>
        <w:t xml:space="preserve">SAV </w:t>
      </w:r>
      <w:r w:rsidRPr="008E13B7">
        <w:rPr>
          <w:rFonts w:ascii="Arial" w:hAnsi="Arial" w:cs="Arial"/>
          <w:szCs w:val="22"/>
        </w:rPr>
        <w:t xml:space="preserve">de l’OC intègrerait le n° de décharge et la notification de </w:t>
      </w:r>
      <w:proofErr w:type="spellStart"/>
      <w:r w:rsidRPr="008E13B7">
        <w:rPr>
          <w:rFonts w:ascii="Arial" w:hAnsi="Arial" w:cs="Arial"/>
          <w:szCs w:val="22"/>
        </w:rPr>
        <w:t>reprovisionning</w:t>
      </w:r>
      <w:proofErr w:type="spellEnd"/>
      <w:r w:rsidRPr="008E13B7">
        <w:rPr>
          <w:rFonts w:ascii="Arial" w:hAnsi="Arial" w:cs="Arial"/>
          <w:szCs w:val="22"/>
        </w:rPr>
        <w:t xml:space="preserve"> </w:t>
      </w:r>
      <w:r w:rsidRPr="00293958">
        <w:rPr>
          <w:rFonts w:ascii="Arial" w:hAnsi="Arial" w:cs="Arial"/>
          <w:szCs w:val="22"/>
        </w:rPr>
        <w:t xml:space="preserve">de l’OI </w:t>
      </w:r>
      <w:r w:rsidRPr="008E13B7">
        <w:rPr>
          <w:rFonts w:ascii="Arial" w:hAnsi="Arial" w:cs="Arial"/>
          <w:szCs w:val="22"/>
        </w:rPr>
        <w:t xml:space="preserve">intègrerait le n° de signalisation, les deux flux étant ainsi liés. En </w:t>
      </w:r>
      <w:r w:rsidRPr="00293958">
        <w:rPr>
          <w:rFonts w:ascii="Arial" w:hAnsi="Arial" w:cs="Arial"/>
          <w:szCs w:val="22"/>
        </w:rPr>
        <w:t>raison de la complexité d’implémentation de cette proposition</w:t>
      </w:r>
      <w:r w:rsidRPr="008E13B7">
        <w:rPr>
          <w:rFonts w:ascii="Arial" w:hAnsi="Arial" w:cs="Arial"/>
          <w:szCs w:val="22"/>
        </w:rPr>
        <w:t xml:space="preserve"> (temporisation de l’envoi de la notification de </w:t>
      </w:r>
      <w:proofErr w:type="spellStart"/>
      <w:r w:rsidRPr="008E13B7">
        <w:rPr>
          <w:rFonts w:ascii="Arial" w:hAnsi="Arial" w:cs="Arial"/>
          <w:szCs w:val="22"/>
        </w:rPr>
        <w:t>reprovisionning</w:t>
      </w:r>
      <w:proofErr w:type="spellEnd"/>
      <w:r w:rsidRPr="00293958">
        <w:rPr>
          <w:rFonts w:ascii="Arial" w:hAnsi="Arial" w:cs="Arial"/>
          <w:szCs w:val="22"/>
        </w:rPr>
        <w:t xml:space="preserve">, création d’un lien entre le ticket et la notification de </w:t>
      </w:r>
      <w:proofErr w:type="spellStart"/>
      <w:r w:rsidRPr="00293958">
        <w:rPr>
          <w:rFonts w:ascii="Arial" w:hAnsi="Arial" w:cs="Arial"/>
          <w:szCs w:val="22"/>
        </w:rPr>
        <w:t>reprovisionning</w:t>
      </w:r>
      <w:proofErr w:type="spellEnd"/>
      <w:r w:rsidRPr="00293958">
        <w:rPr>
          <w:rFonts w:ascii="Arial" w:hAnsi="Arial" w:cs="Arial"/>
          <w:szCs w:val="22"/>
        </w:rPr>
        <w:t xml:space="preserve">), il a été convenu dans un premier temps de permettre l’envoi de la notification de </w:t>
      </w:r>
      <w:proofErr w:type="spellStart"/>
      <w:r w:rsidRPr="00293958">
        <w:rPr>
          <w:rFonts w:ascii="Arial" w:hAnsi="Arial" w:cs="Arial"/>
          <w:szCs w:val="22"/>
        </w:rPr>
        <w:t>reprovisionning</w:t>
      </w:r>
      <w:proofErr w:type="spellEnd"/>
      <w:r w:rsidRPr="00293958">
        <w:rPr>
          <w:rFonts w:ascii="Arial" w:hAnsi="Arial" w:cs="Arial"/>
          <w:szCs w:val="22"/>
        </w:rPr>
        <w:t xml:space="preserve"> SAV sans signalisation préalable de l’OC. La décision de développer ou non une solution avec dépose de ticket sera prise en fonction du retour d’expérience de la solution sans ticket et des résultats des études d’impacts des opérateurs sur une solution avec ticket</w:t>
      </w:r>
    </w:p>
    <w:p w:rsidR="00987A7B" w:rsidRDefault="00010964">
      <w:pPr>
        <w:rPr>
          <w:rFonts w:ascii="Arial" w:eastAsia="Arial Unicode MS" w:hAnsi="Arial" w:cs="Arial"/>
          <w:b/>
          <w:noProof/>
          <w:color w:val="999999"/>
          <w:sz w:val="10"/>
          <w:szCs w:val="22"/>
        </w:rPr>
      </w:pPr>
      <w:r w:rsidRPr="00293958">
        <w:rPr>
          <w:rFonts w:eastAsia="Arial Unicode MS"/>
          <w:noProof/>
        </w:rPr>
        <w:lastRenderedPageBreak/>
        <w:drawing>
          <wp:inline distT="0" distB="0" distL="0" distR="0" wp14:anchorId="77886C13" wp14:editId="47A71F85">
            <wp:extent cx="6115685" cy="2116468"/>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6115685" cy="2116468"/>
                    </a:xfrm>
                    <a:prstGeom prst="rect">
                      <a:avLst/>
                    </a:prstGeom>
                    <a:noFill/>
                    <a:ln w="9525">
                      <a:noFill/>
                      <a:miter lim="800000"/>
                      <a:headEnd/>
                      <a:tailEnd/>
                    </a:ln>
                  </pic:spPr>
                </pic:pic>
              </a:graphicData>
            </a:graphic>
          </wp:inline>
        </w:drawing>
      </w:r>
    </w:p>
    <w:p w:rsidR="0086691E" w:rsidRDefault="0086691E">
      <w:pPr>
        <w:rPr>
          <w:rFonts w:ascii="Arial" w:eastAsia="Arial Unicode MS" w:hAnsi="Arial" w:cs="Arial"/>
          <w:b/>
          <w:noProof/>
          <w:color w:val="999999"/>
          <w:sz w:val="10"/>
          <w:szCs w:val="22"/>
        </w:rPr>
      </w:pPr>
    </w:p>
    <w:p w:rsidR="0086691E" w:rsidRPr="00293958" w:rsidRDefault="0086691E">
      <w:pPr>
        <w:rPr>
          <w:rFonts w:ascii="Arial" w:eastAsia="Arial Unicode MS" w:hAnsi="Arial" w:cs="Arial"/>
          <w:b/>
          <w:color w:val="999999"/>
          <w:sz w:val="10"/>
          <w:szCs w:val="22"/>
        </w:rPr>
      </w:pPr>
    </w:p>
    <w:p w:rsidR="00EB102E" w:rsidRDefault="008E13B7">
      <w:pPr>
        <w:pStyle w:val="Corpsdetexte"/>
        <w:numPr>
          <w:ilvl w:val="0"/>
          <w:numId w:val="28"/>
        </w:numPr>
        <w:tabs>
          <w:tab w:val="clear" w:pos="3969"/>
          <w:tab w:val="left" w:pos="709"/>
        </w:tabs>
        <w:rPr>
          <w:rFonts w:ascii="Arial" w:hAnsi="Arial"/>
          <w:szCs w:val="22"/>
        </w:rPr>
      </w:pPr>
      <w:r w:rsidRPr="00293958">
        <w:rPr>
          <w:rFonts w:ascii="Arial" w:hAnsi="Arial"/>
          <w:szCs w:val="22"/>
        </w:rPr>
        <w:t>U</w:t>
      </w:r>
      <w:r w:rsidRPr="00293958">
        <w:rPr>
          <w:rFonts w:ascii="Arial" w:hAnsi="Arial" w:cs="Arial"/>
          <w:szCs w:val="22"/>
        </w:rPr>
        <w:t xml:space="preserve">ne mutation à chaud ne sera proposée que dans des cas de défauts unitaires. Si un dérangement collectif est en cours et que l’OC en a été averti, ou si ce dernier constate sur le terrain que la panne est visiblement collective (exemple dégradation visible sur la colonne montante, PBO dégradé ou impraticable…), alors l’appel hotline n’est pas nécessaire car l’OI n’accordera pas la mutation à chaud. </w:t>
      </w:r>
    </w:p>
    <w:p w:rsidR="008E13B7" w:rsidRDefault="00EA14A8" w:rsidP="00293958">
      <w:pPr>
        <w:pStyle w:val="Corpsdetexte"/>
        <w:numPr>
          <w:ilvl w:val="0"/>
          <w:numId w:val="28"/>
        </w:numPr>
        <w:tabs>
          <w:tab w:val="clear" w:pos="3969"/>
          <w:tab w:val="left" w:pos="709"/>
        </w:tabs>
        <w:rPr>
          <w:rFonts w:ascii="Arial" w:hAnsi="Arial"/>
          <w:szCs w:val="22"/>
        </w:rPr>
      </w:pPr>
      <w:r>
        <w:rPr>
          <w:rFonts w:ascii="Arial" w:hAnsi="Arial" w:cs="Arial"/>
          <w:szCs w:val="22"/>
        </w:rPr>
        <w:t xml:space="preserve">Dans tous les cas </w:t>
      </w:r>
      <w:r w:rsidR="00987A7B" w:rsidRPr="0092651F">
        <w:rPr>
          <w:rFonts w:ascii="Arial" w:hAnsi="Arial" w:cs="Arial"/>
          <w:szCs w:val="22"/>
        </w:rPr>
        <w:t xml:space="preserve">l’OI peut refuser de fournir une nouvelle route optique (par exemple s’il souhaite plutôt réparer la fibre). Le </w:t>
      </w:r>
      <w:proofErr w:type="spellStart"/>
      <w:r w:rsidR="00987A7B" w:rsidRPr="0092651F">
        <w:rPr>
          <w:rFonts w:ascii="Arial" w:hAnsi="Arial" w:cs="Arial"/>
          <w:szCs w:val="22"/>
        </w:rPr>
        <w:t>process</w:t>
      </w:r>
      <w:proofErr w:type="spellEnd"/>
      <w:r w:rsidR="00987A7B" w:rsidRPr="0092651F">
        <w:rPr>
          <w:rFonts w:ascii="Arial" w:hAnsi="Arial" w:cs="Arial"/>
          <w:szCs w:val="22"/>
        </w:rPr>
        <w:t xml:space="preserve"> est dans ce cas le </w:t>
      </w:r>
      <w:proofErr w:type="spellStart"/>
      <w:r w:rsidR="00987A7B" w:rsidRPr="0092651F">
        <w:rPr>
          <w:rFonts w:ascii="Arial" w:hAnsi="Arial" w:cs="Arial"/>
          <w:szCs w:val="22"/>
        </w:rPr>
        <w:t>process</w:t>
      </w:r>
      <w:proofErr w:type="spellEnd"/>
      <w:r w:rsidR="00987A7B" w:rsidRPr="0092651F">
        <w:rPr>
          <w:rFonts w:ascii="Arial" w:hAnsi="Arial" w:cs="Arial"/>
          <w:szCs w:val="22"/>
        </w:rPr>
        <w:t xml:space="preserve"> classique SAV avec dépôt d’une signalisation par l’OC</w:t>
      </w:r>
    </w:p>
    <w:p w:rsidR="002E78D5" w:rsidRDefault="008E13B7" w:rsidP="00293958">
      <w:pPr>
        <w:pStyle w:val="Corpsdetexte"/>
        <w:numPr>
          <w:ilvl w:val="0"/>
          <w:numId w:val="28"/>
        </w:numPr>
        <w:tabs>
          <w:tab w:val="clear" w:pos="3969"/>
          <w:tab w:val="left" w:pos="709"/>
        </w:tabs>
        <w:rPr>
          <w:ins w:id="46" w:author="GUIGON Yves DTSI/DSI" w:date="2017-04-05T14:10:00Z"/>
          <w:rFonts w:ascii="Arial" w:hAnsi="Arial" w:cs="Arial"/>
          <w:szCs w:val="22"/>
        </w:rPr>
      </w:pPr>
      <w:r w:rsidRPr="00293958">
        <w:rPr>
          <w:rFonts w:ascii="Arial" w:hAnsi="Arial" w:cs="Arial"/>
          <w:szCs w:val="22"/>
        </w:rPr>
        <w:t xml:space="preserve">Si la route optique fournie ne fonctionne pas, l’OC peut être amené à appeler plusieurs fois la hotline de l’OI et réaliser des mutations successives. L’OI envoie alors autant de notifications de </w:t>
      </w:r>
      <w:proofErr w:type="spellStart"/>
      <w:r w:rsidRPr="00293958">
        <w:rPr>
          <w:rFonts w:ascii="Arial" w:hAnsi="Arial" w:cs="Arial"/>
          <w:szCs w:val="22"/>
        </w:rPr>
        <w:t>reprov</w:t>
      </w:r>
      <w:r w:rsidRPr="008E13B7">
        <w:rPr>
          <w:rFonts w:ascii="Arial" w:hAnsi="Arial" w:cs="Arial"/>
          <w:szCs w:val="22"/>
        </w:rPr>
        <w:t>isionning</w:t>
      </w:r>
      <w:proofErr w:type="spellEnd"/>
      <w:r w:rsidRPr="00293958">
        <w:rPr>
          <w:rFonts w:ascii="Arial" w:hAnsi="Arial" w:cs="Arial"/>
          <w:szCs w:val="22"/>
        </w:rPr>
        <w:t xml:space="preserve"> que de mutations réalisées. L’OC intègrera les notifications reçues au fil de l’eau, la dernière notification reçue correspondant à la dernière mutation réalisée. En cas de bug SI générant une </w:t>
      </w:r>
      <w:proofErr w:type="spellStart"/>
      <w:r w:rsidRPr="00293958">
        <w:rPr>
          <w:rFonts w:ascii="Arial" w:hAnsi="Arial" w:cs="Arial"/>
          <w:szCs w:val="22"/>
        </w:rPr>
        <w:t>desynchronisation</w:t>
      </w:r>
      <w:proofErr w:type="spellEnd"/>
      <w:r w:rsidRPr="00293958">
        <w:rPr>
          <w:rFonts w:ascii="Arial" w:hAnsi="Arial" w:cs="Arial"/>
          <w:szCs w:val="22"/>
        </w:rPr>
        <w:t xml:space="preserve">, l’OC devra implémenter un mécanisme de contrôle sur le champ </w:t>
      </w:r>
      <w:proofErr w:type="spellStart"/>
      <w:r w:rsidRPr="00293958">
        <w:rPr>
          <w:rFonts w:ascii="Arial" w:hAnsi="Arial" w:cs="Arial"/>
          <w:szCs w:val="22"/>
        </w:rPr>
        <w:t>DateNotifReprov</w:t>
      </w:r>
      <w:proofErr w:type="spellEnd"/>
      <w:r w:rsidRPr="00293958">
        <w:rPr>
          <w:rFonts w:ascii="Arial" w:hAnsi="Arial" w:cs="Arial"/>
          <w:szCs w:val="22"/>
        </w:rPr>
        <w:t xml:space="preserve"> pour définir quelle est la dernière notification reçue à intégrer. L’OC enverra autant d’AR que </w:t>
      </w:r>
      <w:r w:rsidR="000B74E7">
        <w:rPr>
          <w:rFonts w:ascii="Arial" w:hAnsi="Arial" w:cs="Arial"/>
          <w:szCs w:val="22"/>
        </w:rPr>
        <w:t xml:space="preserve">de notifications de </w:t>
      </w:r>
      <w:proofErr w:type="spellStart"/>
      <w:r w:rsidR="000B74E7">
        <w:rPr>
          <w:rFonts w:ascii="Arial" w:hAnsi="Arial" w:cs="Arial"/>
          <w:szCs w:val="22"/>
        </w:rPr>
        <w:t>reprovisionning</w:t>
      </w:r>
      <w:proofErr w:type="spellEnd"/>
      <w:r w:rsidR="000B74E7">
        <w:rPr>
          <w:rFonts w:ascii="Arial" w:hAnsi="Arial" w:cs="Arial"/>
          <w:szCs w:val="22"/>
        </w:rPr>
        <w:t xml:space="preserve"> reçues</w:t>
      </w:r>
    </w:p>
    <w:p w:rsidR="00BC55E2" w:rsidRPr="00293958" w:rsidRDefault="00BC55E2" w:rsidP="00BC55E2">
      <w:pPr>
        <w:pStyle w:val="Corpsdetexte"/>
        <w:tabs>
          <w:tab w:val="clear" w:pos="3969"/>
          <w:tab w:val="left" w:pos="709"/>
        </w:tabs>
        <w:ind w:left="709"/>
        <w:rPr>
          <w:rFonts w:ascii="Arial" w:hAnsi="Arial" w:cs="Arial"/>
          <w:szCs w:val="22"/>
        </w:rPr>
        <w:pPrChange w:id="47" w:author="GUIGON Yves DTSI/DSI" w:date="2017-04-05T14:11:00Z">
          <w:pPr>
            <w:pStyle w:val="Corpsdetexte"/>
            <w:tabs>
              <w:tab w:val="clear" w:pos="3969"/>
              <w:tab w:val="left" w:pos="709"/>
            </w:tabs>
            <w:ind w:left="360"/>
          </w:pPr>
        </w:pPrChange>
      </w:pPr>
      <w:ins w:id="48" w:author="GUIGON Yves DTSI/DSI" w:date="2017-04-05T14:10:00Z">
        <w:r>
          <w:rPr>
            <w:rFonts w:ascii="Arial" w:hAnsi="Arial" w:cs="Arial"/>
            <w:szCs w:val="22"/>
          </w:rPr>
          <w:t>Le nombre</w:t>
        </w:r>
      </w:ins>
      <w:ins w:id="49" w:author="GUIGON Yves DTSI/DSI" w:date="2017-04-05T14:11:00Z">
        <w:r>
          <w:rPr>
            <w:rFonts w:ascii="Arial" w:hAnsi="Arial" w:cs="Arial"/>
            <w:szCs w:val="22"/>
          </w:rPr>
          <w:t xml:space="preserve"> maximum</w:t>
        </w:r>
      </w:ins>
      <w:ins w:id="50" w:author="GUIGON Yves DTSI/DSI" w:date="2017-04-05T14:10:00Z">
        <w:r>
          <w:rPr>
            <w:rFonts w:ascii="Arial" w:hAnsi="Arial" w:cs="Arial"/>
            <w:szCs w:val="22"/>
          </w:rPr>
          <w:t xml:space="preserve"> de </w:t>
        </w:r>
        <w:proofErr w:type="gramStart"/>
        <w:r>
          <w:rPr>
            <w:rFonts w:ascii="Arial" w:hAnsi="Arial" w:cs="Arial"/>
            <w:szCs w:val="22"/>
          </w:rPr>
          <w:t>mutations successives autorisée</w:t>
        </w:r>
        <w:proofErr w:type="gramEnd"/>
        <w:r>
          <w:rPr>
            <w:rFonts w:ascii="Arial" w:hAnsi="Arial" w:cs="Arial"/>
            <w:szCs w:val="22"/>
          </w:rPr>
          <w:t xml:space="preserve"> par</w:t>
        </w:r>
      </w:ins>
      <w:ins w:id="51" w:author="GUIGON Yves DTSI/DSI" w:date="2017-04-05T14:11:00Z">
        <w:r>
          <w:rPr>
            <w:rFonts w:ascii="Arial" w:hAnsi="Arial" w:cs="Arial"/>
            <w:szCs w:val="22"/>
          </w:rPr>
          <w:t xml:space="preserve"> accès sera défini contractuellement par l'OI.</w:t>
        </w:r>
      </w:ins>
    </w:p>
    <w:p w:rsidR="008E13B7" w:rsidRDefault="00AD59F7" w:rsidP="00293958">
      <w:pPr>
        <w:pStyle w:val="Corpsdetexte"/>
        <w:numPr>
          <w:ilvl w:val="0"/>
          <w:numId w:val="28"/>
        </w:numPr>
        <w:tabs>
          <w:tab w:val="clear" w:pos="3969"/>
          <w:tab w:val="left" w:pos="709"/>
        </w:tabs>
        <w:rPr>
          <w:rFonts w:ascii="Arial" w:hAnsi="Arial"/>
          <w:szCs w:val="22"/>
        </w:rPr>
      </w:pPr>
      <w:r>
        <w:rPr>
          <w:rFonts w:ascii="Arial" w:hAnsi="Arial"/>
          <w:szCs w:val="22"/>
        </w:rPr>
        <w:t>Si la dernière mutation est en échec</w:t>
      </w:r>
      <w:r w:rsidR="0075667F">
        <w:rPr>
          <w:rFonts w:ascii="Arial" w:hAnsi="Arial"/>
          <w:szCs w:val="22"/>
        </w:rPr>
        <w:t xml:space="preserve"> et que le problème n’est pas résolu, l’OC ouvre alors un ticket de SAV « classique » pour signaler que le problème n’est pas résolu</w:t>
      </w:r>
      <w:del w:id="52" w:author="GUIGON Yves DTSI/DSI" w:date="2017-04-05T14:10:00Z">
        <w:r w:rsidR="0075667F" w:rsidDel="00BC55E2">
          <w:rPr>
            <w:rFonts w:ascii="Arial" w:hAnsi="Arial"/>
            <w:szCs w:val="22"/>
          </w:rPr>
          <w:delText xml:space="preserve"> </w:delText>
        </w:r>
      </w:del>
    </w:p>
    <w:p w:rsidR="008E13B7" w:rsidRPr="00293958" w:rsidRDefault="008E13B7" w:rsidP="00293958">
      <w:pPr>
        <w:pStyle w:val="Corpsdetexte"/>
        <w:tabs>
          <w:tab w:val="clear" w:pos="3969"/>
          <w:tab w:val="left" w:pos="709"/>
        </w:tabs>
        <w:ind w:left="720"/>
        <w:rPr>
          <w:rFonts w:ascii="Arial" w:hAnsi="Arial" w:cs="Arial"/>
          <w:szCs w:val="22"/>
        </w:rPr>
      </w:pPr>
    </w:p>
    <w:p w:rsidR="00C2657C" w:rsidRPr="00401ADD" w:rsidRDefault="00C2657C" w:rsidP="0080643A">
      <w:pPr>
        <w:pStyle w:val="Titre2"/>
        <w:numPr>
          <w:ilvl w:val="1"/>
          <w:numId w:val="25"/>
        </w:numPr>
        <w:ind w:firstLine="0"/>
        <w:rPr>
          <w:rFonts w:cs="Arial"/>
          <w:sz w:val="22"/>
          <w:szCs w:val="22"/>
        </w:rPr>
      </w:pPr>
      <w:bookmarkStart w:id="53" w:name="_Toc456083340"/>
      <w:r w:rsidRPr="00401ADD">
        <w:rPr>
          <w:rFonts w:cs="Arial"/>
          <w:sz w:val="22"/>
          <w:szCs w:val="22"/>
        </w:rPr>
        <w:t>Description des flux</w:t>
      </w:r>
      <w:bookmarkEnd w:id="53"/>
    </w:p>
    <w:p w:rsidR="00C2657C" w:rsidRPr="00401ADD" w:rsidRDefault="00C053A2" w:rsidP="0080643A">
      <w:pPr>
        <w:pStyle w:val="Titre3"/>
        <w:numPr>
          <w:ilvl w:val="2"/>
          <w:numId w:val="25"/>
        </w:numPr>
        <w:rPr>
          <w:rFonts w:cs="Arial"/>
          <w:sz w:val="22"/>
          <w:szCs w:val="22"/>
        </w:rPr>
      </w:pPr>
      <w:bookmarkStart w:id="54" w:name="_Toc456083341"/>
      <w:bookmarkStart w:id="55" w:name="_Toc315193660"/>
      <w:r w:rsidRPr="00C053A2">
        <w:rPr>
          <w:rFonts w:cs="Arial"/>
          <w:sz w:val="22"/>
          <w:szCs w:val="22"/>
        </w:rPr>
        <w:t>Notif_reprovSAV_1.</w:t>
      </w:r>
      <w:r w:rsidR="0080643A">
        <w:rPr>
          <w:rFonts w:cs="Arial"/>
          <w:sz w:val="22"/>
          <w:szCs w:val="22"/>
        </w:rPr>
        <w:t>1</w:t>
      </w:r>
      <w:bookmarkEnd w:id="54"/>
      <w:r w:rsidR="00C2657C" w:rsidRPr="00401ADD">
        <w:rPr>
          <w:rFonts w:cs="Arial"/>
          <w:sz w:val="22"/>
          <w:szCs w:val="22"/>
        </w:rPr>
        <w:t xml:space="preserve"> </w:t>
      </w:r>
      <w:bookmarkEnd w:id="55"/>
    </w:p>
    <w:p w:rsidR="00C053A2" w:rsidRDefault="00C053A2" w:rsidP="00C053A2">
      <w:pPr>
        <w:pStyle w:val="Corpsdetexte"/>
        <w:tabs>
          <w:tab w:val="clear" w:pos="3969"/>
          <w:tab w:val="left" w:pos="709"/>
        </w:tabs>
        <w:rPr>
          <w:rFonts w:ascii="Arial" w:hAnsi="Arial" w:cs="Arial"/>
          <w:szCs w:val="22"/>
        </w:rPr>
      </w:pPr>
    </w:p>
    <w:p w:rsidR="00C053A2" w:rsidRDefault="009C06DA" w:rsidP="00C053A2">
      <w:pPr>
        <w:pStyle w:val="Corpsdetexte"/>
        <w:tabs>
          <w:tab w:val="clear" w:pos="3969"/>
          <w:tab w:val="left" w:pos="709"/>
        </w:tabs>
        <w:rPr>
          <w:rFonts w:ascii="Arial" w:hAnsi="Arial" w:cs="Arial"/>
          <w:szCs w:val="22"/>
        </w:rPr>
      </w:pPr>
      <w:r>
        <w:rPr>
          <w:rFonts w:ascii="Arial" w:hAnsi="Arial" w:cs="Arial"/>
          <w:szCs w:val="22"/>
        </w:rPr>
        <w:t xml:space="preserve">Le flux de </w:t>
      </w:r>
      <w:proofErr w:type="spellStart"/>
      <w:r>
        <w:rPr>
          <w:rFonts w:ascii="Arial" w:hAnsi="Arial" w:cs="Arial"/>
          <w:szCs w:val="22"/>
        </w:rPr>
        <w:t>reprovisionning</w:t>
      </w:r>
      <w:proofErr w:type="spellEnd"/>
      <w:r>
        <w:rPr>
          <w:rFonts w:ascii="Arial" w:hAnsi="Arial" w:cs="Arial"/>
          <w:szCs w:val="22"/>
        </w:rPr>
        <w:t xml:space="preserve"> contient :</w:t>
      </w:r>
    </w:p>
    <w:p w:rsidR="00E52E04" w:rsidRDefault="00E52E04"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L’identifiant du </w:t>
      </w:r>
      <w:proofErr w:type="spellStart"/>
      <w:r>
        <w:rPr>
          <w:rFonts w:ascii="Arial" w:hAnsi="Arial" w:cs="Arial"/>
          <w:szCs w:val="22"/>
        </w:rPr>
        <w:t>reprovisionning</w:t>
      </w:r>
      <w:proofErr w:type="spellEnd"/>
      <w:r>
        <w:rPr>
          <w:rFonts w:ascii="Arial" w:hAnsi="Arial" w:cs="Arial"/>
          <w:szCs w:val="22"/>
        </w:rPr>
        <w:t xml:space="preserve">, propre à l’OI et unique pour chaque notification de </w:t>
      </w:r>
      <w:proofErr w:type="spellStart"/>
      <w:r>
        <w:rPr>
          <w:rFonts w:ascii="Arial" w:hAnsi="Arial" w:cs="Arial"/>
          <w:szCs w:val="22"/>
        </w:rPr>
        <w:t>reprovisionning</w:t>
      </w:r>
      <w:proofErr w:type="spellEnd"/>
    </w:p>
    <w:p w:rsidR="009C06DA" w:rsidRDefault="009C06DA"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lastRenderedPageBreak/>
        <w:t>Un rappel des éléments liés à l’accès comme le bâtiment, l’escalier, l’étage et des informations de référence et localisation PM</w:t>
      </w:r>
      <w:r w:rsidR="00426FE9">
        <w:rPr>
          <w:rFonts w:ascii="Arial" w:hAnsi="Arial" w:cs="Arial"/>
          <w:szCs w:val="22"/>
        </w:rPr>
        <w:t xml:space="preserve">. Les informations les plus à jour sont </w:t>
      </w:r>
      <w:proofErr w:type="gramStart"/>
      <w:r w:rsidR="00426FE9">
        <w:rPr>
          <w:rFonts w:ascii="Arial" w:hAnsi="Arial" w:cs="Arial"/>
          <w:szCs w:val="22"/>
        </w:rPr>
        <w:t>communiquées</w:t>
      </w:r>
      <w:proofErr w:type="gramEnd"/>
      <w:r w:rsidR="00426FE9">
        <w:rPr>
          <w:rFonts w:ascii="Arial" w:hAnsi="Arial" w:cs="Arial"/>
          <w:szCs w:val="22"/>
        </w:rPr>
        <w:t xml:space="preserve"> en cas de changement depuis la commande d’accès</w:t>
      </w:r>
    </w:p>
    <w:p w:rsidR="00426FE9" w:rsidRDefault="00426FE9"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Les références de Prise (PTO) et de Prestation Prise pour qualifier l’accès concerné par le </w:t>
      </w:r>
      <w:proofErr w:type="spellStart"/>
      <w:r>
        <w:rPr>
          <w:rFonts w:ascii="Arial" w:hAnsi="Arial" w:cs="Arial"/>
          <w:szCs w:val="22"/>
        </w:rPr>
        <w:t>reprovisionning</w:t>
      </w:r>
      <w:proofErr w:type="spellEnd"/>
      <w:r>
        <w:rPr>
          <w:rFonts w:ascii="Arial" w:hAnsi="Arial" w:cs="Arial"/>
          <w:szCs w:val="22"/>
        </w:rPr>
        <w:t> : en cas de changement de la référence de prise non connu de l’OC, la référence prestation permet à l’OC de retrouver l’accès concerné</w:t>
      </w:r>
    </w:p>
    <w:p w:rsidR="009C06DA" w:rsidRDefault="00426FE9"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t>Les informations de la nouvelle route optique</w:t>
      </w:r>
    </w:p>
    <w:p w:rsidR="0077790A" w:rsidRDefault="00784B0E" w:rsidP="009C06DA">
      <w:pPr>
        <w:pStyle w:val="Corpsdetexte"/>
        <w:numPr>
          <w:ilvl w:val="0"/>
          <w:numId w:val="28"/>
        </w:numPr>
        <w:tabs>
          <w:tab w:val="clear" w:pos="3969"/>
          <w:tab w:val="left" w:pos="709"/>
        </w:tabs>
        <w:rPr>
          <w:rFonts w:ascii="Arial" w:hAnsi="Arial" w:cs="Arial"/>
          <w:szCs w:val="22"/>
        </w:rPr>
      </w:pPr>
      <w:r w:rsidRPr="0077790A">
        <w:rPr>
          <w:rFonts w:ascii="Arial" w:hAnsi="Arial" w:cs="Arial"/>
          <w:szCs w:val="22"/>
        </w:rPr>
        <w:t xml:space="preserve">Le type de </w:t>
      </w:r>
      <w:proofErr w:type="spellStart"/>
      <w:r w:rsidRPr="0077790A">
        <w:rPr>
          <w:rFonts w:ascii="Arial" w:hAnsi="Arial" w:cs="Arial"/>
          <w:szCs w:val="22"/>
        </w:rPr>
        <w:t>reprovisionning</w:t>
      </w:r>
      <w:proofErr w:type="spellEnd"/>
      <w:r w:rsidR="0077790A">
        <w:rPr>
          <w:rFonts w:ascii="Arial" w:hAnsi="Arial" w:cs="Arial"/>
          <w:szCs w:val="22"/>
        </w:rPr>
        <w:t xml:space="preserve"> : </w:t>
      </w:r>
    </w:p>
    <w:p w:rsidR="0077790A" w:rsidRDefault="0077790A"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SAV à chaud : </w:t>
      </w:r>
      <w:r w:rsidR="006B5C07">
        <w:rPr>
          <w:rFonts w:ascii="Arial" w:hAnsi="Arial" w:cs="Arial"/>
          <w:szCs w:val="22"/>
        </w:rPr>
        <w:t xml:space="preserve">cas d’un appel hotline </w:t>
      </w:r>
      <w:r w:rsidR="000561A3">
        <w:rPr>
          <w:rFonts w:ascii="Arial" w:hAnsi="Arial" w:cs="Arial"/>
          <w:szCs w:val="22"/>
        </w:rPr>
        <w:t xml:space="preserve">lors d’une intervention </w:t>
      </w:r>
      <w:r w:rsidR="006B5C07">
        <w:rPr>
          <w:rFonts w:ascii="Arial" w:hAnsi="Arial" w:cs="Arial"/>
          <w:szCs w:val="22"/>
        </w:rPr>
        <w:t>SAV</w:t>
      </w:r>
      <w:r w:rsidR="000561A3">
        <w:rPr>
          <w:rFonts w:ascii="Arial" w:hAnsi="Arial" w:cs="Arial"/>
          <w:szCs w:val="22"/>
        </w:rPr>
        <w:t xml:space="preserve"> de l’OC</w:t>
      </w:r>
      <w:r w:rsidR="006B5C07">
        <w:rPr>
          <w:rFonts w:ascii="Arial" w:hAnsi="Arial" w:cs="Arial"/>
          <w:szCs w:val="22"/>
        </w:rPr>
        <w:t xml:space="preserve"> ayant abouti à la fourniture d’une nouvelle route optique</w:t>
      </w:r>
      <w:r w:rsidR="000561A3">
        <w:rPr>
          <w:rFonts w:ascii="Arial" w:hAnsi="Arial" w:cs="Arial"/>
          <w:szCs w:val="22"/>
        </w:rPr>
        <w:t xml:space="preserve"> « à chaud »</w:t>
      </w:r>
      <w:r w:rsidR="006B5C07">
        <w:rPr>
          <w:rFonts w:ascii="Arial" w:hAnsi="Arial" w:cs="Arial"/>
          <w:szCs w:val="22"/>
        </w:rPr>
        <w:t xml:space="preserve"> et d’un numéro de décharge par l’OI</w:t>
      </w:r>
    </w:p>
    <w:p w:rsidR="0077790A" w:rsidRDefault="0077790A"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SAV à froid : </w:t>
      </w:r>
      <w:proofErr w:type="spellStart"/>
      <w:r>
        <w:rPr>
          <w:rFonts w:ascii="Arial" w:hAnsi="Arial" w:cs="Arial"/>
          <w:szCs w:val="22"/>
        </w:rPr>
        <w:t>reprovisionning</w:t>
      </w:r>
      <w:proofErr w:type="spellEnd"/>
      <w:r>
        <w:rPr>
          <w:rFonts w:ascii="Arial" w:hAnsi="Arial" w:cs="Arial"/>
          <w:szCs w:val="22"/>
        </w:rPr>
        <w:t xml:space="preserve"> ayant lieu suite à une signalisation SAV de l’OC et une analyse à froid de l’OI</w:t>
      </w:r>
    </w:p>
    <w:p w:rsidR="0077790A" w:rsidRDefault="0077790A"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Réaménagement de réseau : </w:t>
      </w:r>
      <w:proofErr w:type="spellStart"/>
      <w:r>
        <w:rPr>
          <w:rFonts w:ascii="Arial" w:hAnsi="Arial" w:cs="Arial"/>
          <w:szCs w:val="22"/>
        </w:rPr>
        <w:t>reprovisionning</w:t>
      </w:r>
      <w:proofErr w:type="spellEnd"/>
      <w:r>
        <w:rPr>
          <w:rFonts w:ascii="Arial" w:hAnsi="Arial" w:cs="Arial"/>
          <w:szCs w:val="22"/>
        </w:rPr>
        <w:t xml:space="preserve"> ayant lieu à l’initiative de l’OI, hors signalisation SAV, par exemple, suite à une dégradation de la colonne montante</w:t>
      </w:r>
    </w:p>
    <w:p w:rsidR="000561A3" w:rsidRPr="000561A3" w:rsidRDefault="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Le type de </w:t>
      </w:r>
      <w:proofErr w:type="spellStart"/>
      <w:r>
        <w:rPr>
          <w:rFonts w:ascii="Arial" w:hAnsi="Arial" w:cs="Arial"/>
          <w:szCs w:val="22"/>
        </w:rPr>
        <w:t>reprovisionning</w:t>
      </w:r>
      <w:proofErr w:type="spellEnd"/>
      <w:r>
        <w:rPr>
          <w:rFonts w:ascii="Arial" w:hAnsi="Arial" w:cs="Arial"/>
          <w:szCs w:val="22"/>
        </w:rPr>
        <w:t xml:space="preserve"> est propre </w:t>
      </w:r>
      <w:r w:rsidR="00784B0E" w:rsidRPr="0077790A">
        <w:rPr>
          <w:rFonts w:ascii="Arial" w:hAnsi="Arial" w:cs="Arial"/>
          <w:szCs w:val="22"/>
        </w:rPr>
        <w:t xml:space="preserve">à chaque OC en cas d'ingénierie </w:t>
      </w:r>
      <w:proofErr w:type="spellStart"/>
      <w:r w:rsidR="00784B0E" w:rsidRPr="0077790A">
        <w:rPr>
          <w:rFonts w:ascii="Arial" w:hAnsi="Arial" w:cs="Arial"/>
          <w:szCs w:val="22"/>
        </w:rPr>
        <w:t>multi-fibre</w:t>
      </w:r>
      <w:proofErr w:type="spellEnd"/>
      <w:r>
        <w:rPr>
          <w:rFonts w:ascii="Arial" w:hAnsi="Arial" w:cs="Arial"/>
          <w:szCs w:val="22"/>
        </w:rPr>
        <w:t xml:space="preserve">, par exemple, suite à un SAV émis par un OC, l’OI renverra une notification de </w:t>
      </w:r>
      <w:proofErr w:type="spellStart"/>
      <w:r>
        <w:rPr>
          <w:rFonts w:ascii="Arial" w:hAnsi="Arial" w:cs="Arial"/>
          <w:szCs w:val="22"/>
        </w:rPr>
        <w:t>reprovisionning</w:t>
      </w:r>
      <w:proofErr w:type="spellEnd"/>
      <w:r>
        <w:rPr>
          <w:rFonts w:ascii="Arial" w:hAnsi="Arial" w:cs="Arial"/>
          <w:szCs w:val="22"/>
        </w:rPr>
        <w:t xml:space="preserve"> de type SAV à l’OC ayant déclenché le SAV et de type ‘réaménagement’ aux autres OC impactés par le </w:t>
      </w:r>
      <w:proofErr w:type="spellStart"/>
      <w:r>
        <w:rPr>
          <w:rFonts w:ascii="Arial" w:hAnsi="Arial" w:cs="Arial"/>
          <w:szCs w:val="22"/>
        </w:rPr>
        <w:t>reprovisionning</w:t>
      </w:r>
      <w:proofErr w:type="spellEnd"/>
    </w:p>
    <w:p w:rsidR="0077790A" w:rsidRDefault="00784B0E" w:rsidP="009C06DA">
      <w:pPr>
        <w:pStyle w:val="Corpsdetexte"/>
        <w:numPr>
          <w:ilvl w:val="0"/>
          <w:numId w:val="28"/>
        </w:numPr>
        <w:tabs>
          <w:tab w:val="clear" w:pos="3969"/>
          <w:tab w:val="left" w:pos="709"/>
        </w:tabs>
        <w:rPr>
          <w:rFonts w:ascii="Arial" w:hAnsi="Arial" w:cs="Arial"/>
          <w:szCs w:val="22"/>
        </w:rPr>
      </w:pPr>
      <w:r w:rsidRPr="0077790A">
        <w:rPr>
          <w:rFonts w:ascii="Arial" w:hAnsi="Arial" w:cs="Arial"/>
          <w:szCs w:val="22"/>
        </w:rPr>
        <w:t>Le numéro de décharge :</w:t>
      </w:r>
      <w:r w:rsidR="0077790A">
        <w:rPr>
          <w:rFonts w:ascii="Arial" w:hAnsi="Arial" w:cs="Arial"/>
          <w:szCs w:val="22"/>
        </w:rPr>
        <w:t xml:space="preserve"> </w:t>
      </w:r>
    </w:p>
    <w:p w:rsidR="0077790A" w:rsidRDefault="0077790A"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Il n’existe pas en cas de réaménagement de réseau </w:t>
      </w:r>
      <w:r w:rsidR="000561A3">
        <w:rPr>
          <w:rFonts w:ascii="Arial" w:hAnsi="Arial" w:cs="Arial"/>
          <w:szCs w:val="22"/>
        </w:rPr>
        <w:t xml:space="preserve">ou de SAV à froid </w:t>
      </w:r>
      <w:r>
        <w:rPr>
          <w:rFonts w:ascii="Arial" w:hAnsi="Arial" w:cs="Arial"/>
          <w:szCs w:val="22"/>
        </w:rPr>
        <w:t>puisqu’il n’y</w:t>
      </w:r>
      <w:r w:rsidR="007F7EFE">
        <w:rPr>
          <w:rFonts w:ascii="Arial" w:hAnsi="Arial" w:cs="Arial"/>
          <w:szCs w:val="22"/>
        </w:rPr>
        <w:t xml:space="preserve"> </w:t>
      </w:r>
      <w:r>
        <w:rPr>
          <w:rFonts w:ascii="Arial" w:hAnsi="Arial" w:cs="Arial"/>
          <w:szCs w:val="22"/>
        </w:rPr>
        <w:t>a pas eu d’échange entre l’OI et l’OC</w:t>
      </w:r>
    </w:p>
    <w:p w:rsidR="0077790A" w:rsidRDefault="0077790A"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Il </w:t>
      </w:r>
      <w:r w:rsidR="000561A3">
        <w:rPr>
          <w:rFonts w:ascii="Arial" w:hAnsi="Arial" w:cs="Arial"/>
          <w:szCs w:val="22"/>
        </w:rPr>
        <w:t>est obligatoire</w:t>
      </w:r>
      <w:r>
        <w:rPr>
          <w:rFonts w:ascii="Arial" w:hAnsi="Arial" w:cs="Arial"/>
          <w:szCs w:val="22"/>
        </w:rPr>
        <w:t xml:space="preserve"> en cas de SAV à chaud</w:t>
      </w:r>
      <w:r w:rsidR="000561A3">
        <w:rPr>
          <w:rFonts w:ascii="Arial" w:hAnsi="Arial" w:cs="Arial"/>
          <w:szCs w:val="22"/>
        </w:rPr>
        <w:t xml:space="preserve"> : l’OI intègre le numéro de décharge communiqué au téléphone à l’OC </w:t>
      </w:r>
    </w:p>
    <w:p w:rsidR="000561A3" w:rsidRDefault="000561A3" w:rsidP="000561A3">
      <w:pPr>
        <w:pStyle w:val="Corpsdetexte"/>
        <w:numPr>
          <w:ilvl w:val="0"/>
          <w:numId w:val="28"/>
        </w:numPr>
        <w:tabs>
          <w:tab w:val="clear" w:pos="3969"/>
          <w:tab w:val="left" w:pos="709"/>
        </w:tabs>
        <w:rPr>
          <w:rFonts w:ascii="Arial" w:hAnsi="Arial" w:cs="Arial"/>
          <w:szCs w:val="22"/>
        </w:rPr>
      </w:pPr>
      <w:r w:rsidRPr="0077790A">
        <w:rPr>
          <w:rFonts w:ascii="Arial" w:hAnsi="Arial" w:cs="Arial"/>
          <w:szCs w:val="22"/>
        </w:rPr>
        <w:t xml:space="preserve">Le numéro de </w:t>
      </w:r>
      <w:r>
        <w:rPr>
          <w:rFonts w:ascii="Arial" w:hAnsi="Arial" w:cs="Arial"/>
          <w:szCs w:val="22"/>
        </w:rPr>
        <w:t>signalisation</w:t>
      </w:r>
      <w:r w:rsidRPr="0077790A">
        <w:rPr>
          <w:rFonts w:ascii="Arial" w:hAnsi="Arial" w:cs="Arial"/>
          <w:szCs w:val="22"/>
        </w:rPr>
        <w:t> :</w:t>
      </w:r>
      <w:r>
        <w:rPr>
          <w:rFonts w:ascii="Arial" w:hAnsi="Arial" w:cs="Arial"/>
          <w:szCs w:val="22"/>
        </w:rPr>
        <w:t xml:space="preserve"> </w:t>
      </w:r>
    </w:p>
    <w:p w:rsidR="007F7EFE" w:rsidRDefault="007F7EFE" w:rsidP="000561A3">
      <w:pPr>
        <w:pStyle w:val="Corpsdetexte"/>
        <w:numPr>
          <w:ilvl w:val="1"/>
          <w:numId w:val="28"/>
        </w:numPr>
        <w:tabs>
          <w:tab w:val="clear" w:pos="3969"/>
          <w:tab w:val="left" w:pos="709"/>
        </w:tabs>
        <w:rPr>
          <w:rFonts w:ascii="Arial" w:hAnsi="Arial" w:cs="Arial"/>
          <w:szCs w:val="22"/>
        </w:rPr>
      </w:pPr>
      <w:r>
        <w:rPr>
          <w:rFonts w:ascii="Arial" w:hAnsi="Arial" w:cs="Arial"/>
          <w:szCs w:val="22"/>
        </w:rPr>
        <w:t>Il n’existe pas en cas de réaménagement de réseau</w:t>
      </w:r>
    </w:p>
    <w:p w:rsidR="000561A3" w:rsidRDefault="007F7EFE" w:rsidP="000561A3">
      <w:pPr>
        <w:pStyle w:val="Corpsdetexte"/>
        <w:numPr>
          <w:ilvl w:val="1"/>
          <w:numId w:val="28"/>
        </w:numPr>
        <w:tabs>
          <w:tab w:val="clear" w:pos="3969"/>
          <w:tab w:val="left" w:pos="709"/>
        </w:tabs>
        <w:rPr>
          <w:rFonts w:ascii="Arial" w:hAnsi="Arial" w:cs="Arial"/>
          <w:szCs w:val="22"/>
        </w:rPr>
      </w:pPr>
      <w:r>
        <w:rPr>
          <w:rFonts w:ascii="Arial" w:hAnsi="Arial" w:cs="Arial"/>
          <w:szCs w:val="22"/>
        </w:rPr>
        <w:t>Il est obligatoire e</w:t>
      </w:r>
      <w:r w:rsidR="000561A3">
        <w:rPr>
          <w:rFonts w:ascii="Arial" w:hAnsi="Arial" w:cs="Arial"/>
          <w:szCs w:val="22"/>
        </w:rPr>
        <w:t>n cas de SAV à froid, et la valeur attendue dans ce champ est le</w:t>
      </w:r>
      <w:r w:rsidR="000561A3" w:rsidRPr="0077790A">
        <w:rPr>
          <w:rFonts w:ascii="Arial" w:hAnsi="Arial" w:cs="Arial"/>
          <w:szCs w:val="22"/>
        </w:rPr>
        <w:t xml:space="preserve"> numéro de la signalisation de l'OI ('</w:t>
      </w:r>
      <w:proofErr w:type="spellStart"/>
      <w:r w:rsidR="000561A3" w:rsidRPr="0077790A">
        <w:rPr>
          <w:rFonts w:ascii="Arial" w:hAnsi="Arial" w:cs="Arial"/>
          <w:szCs w:val="22"/>
        </w:rPr>
        <w:t>ReferenceSigSAVRacco</w:t>
      </w:r>
      <w:proofErr w:type="spellEnd"/>
      <w:r w:rsidR="000561A3" w:rsidRPr="0077790A">
        <w:rPr>
          <w:rFonts w:ascii="Arial" w:hAnsi="Arial" w:cs="Arial"/>
          <w:szCs w:val="22"/>
        </w:rPr>
        <w:t>' communiqué par l'OI d</w:t>
      </w:r>
      <w:r w:rsidR="000561A3">
        <w:rPr>
          <w:rFonts w:ascii="Arial" w:hAnsi="Arial" w:cs="Arial"/>
          <w:szCs w:val="22"/>
        </w:rPr>
        <w:t xml:space="preserve">ans l'AR de la signalisation), afin de permettre à l’OC d’identifier que le </w:t>
      </w:r>
      <w:proofErr w:type="spellStart"/>
      <w:r w:rsidR="000561A3">
        <w:rPr>
          <w:rFonts w:ascii="Arial" w:hAnsi="Arial" w:cs="Arial"/>
          <w:szCs w:val="22"/>
        </w:rPr>
        <w:t>reprovisionning</w:t>
      </w:r>
      <w:proofErr w:type="spellEnd"/>
      <w:r w:rsidR="000561A3">
        <w:rPr>
          <w:rFonts w:ascii="Arial" w:hAnsi="Arial" w:cs="Arial"/>
          <w:szCs w:val="22"/>
        </w:rPr>
        <w:t xml:space="preserve"> correspond au ticket </w:t>
      </w:r>
      <w:proofErr w:type="spellStart"/>
      <w:r w:rsidR="000561A3">
        <w:rPr>
          <w:rFonts w:ascii="Arial" w:hAnsi="Arial" w:cs="Arial"/>
          <w:szCs w:val="22"/>
        </w:rPr>
        <w:t>n°xxx</w:t>
      </w:r>
      <w:proofErr w:type="spellEnd"/>
      <w:r w:rsidR="000561A3">
        <w:rPr>
          <w:rFonts w:ascii="Arial" w:hAnsi="Arial" w:cs="Arial"/>
          <w:szCs w:val="22"/>
        </w:rPr>
        <w:t xml:space="preserve"> </w:t>
      </w:r>
    </w:p>
    <w:p w:rsidR="008E13B7" w:rsidRDefault="008E13B7" w:rsidP="00293958">
      <w:pPr>
        <w:pStyle w:val="Corpsdetexte"/>
        <w:tabs>
          <w:tab w:val="clear" w:pos="3969"/>
          <w:tab w:val="left" w:pos="709"/>
        </w:tabs>
        <w:rPr>
          <w:rFonts w:ascii="Arial" w:hAnsi="Arial" w:cs="Arial"/>
          <w:szCs w:val="22"/>
        </w:rPr>
      </w:pPr>
    </w:p>
    <w:p w:rsidR="00C2657C" w:rsidRDefault="00C053A2" w:rsidP="007D64DD">
      <w:pPr>
        <w:pStyle w:val="Corpsdetexte"/>
        <w:tabs>
          <w:tab w:val="clear" w:pos="3969"/>
          <w:tab w:val="left" w:pos="709"/>
        </w:tabs>
        <w:rPr>
          <w:rFonts w:ascii="Arial" w:hAnsi="Arial" w:cs="Arial"/>
          <w:szCs w:val="22"/>
        </w:rPr>
      </w:pPr>
      <w:r>
        <w:rPr>
          <w:rFonts w:ascii="Arial" w:hAnsi="Arial" w:cs="Arial"/>
          <w:szCs w:val="22"/>
        </w:rPr>
        <w:t xml:space="preserve">En fibre dédié, dans le cas où le </w:t>
      </w:r>
      <w:proofErr w:type="spellStart"/>
      <w:r>
        <w:rPr>
          <w:rFonts w:ascii="Arial" w:hAnsi="Arial" w:cs="Arial"/>
          <w:szCs w:val="22"/>
        </w:rPr>
        <w:t>reprovisionning</w:t>
      </w:r>
      <w:proofErr w:type="spellEnd"/>
      <w:r>
        <w:rPr>
          <w:rFonts w:ascii="Arial" w:hAnsi="Arial" w:cs="Arial"/>
          <w:szCs w:val="22"/>
        </w:rPr>
        <w:t xml:space="preserve"> impacte le fichier position, l’OI doit également renvoyer le fichier position corrigé à l’OC</w:t>
      </w:r>
      <w:ins w:id="56" w:author="GUIGON Yves DTSI/DSI" w:date="2017-04-05T14:17:00Z">
        <w:r w:rsidR="00BC55E2">
          <w:rPr>
            <w:rFonts w:ascii="Arial" w:hAnsi="Arial" w:cs="Arial"/>
            <w:szCs w:val="22"/>
          </w:rPr>
          <w:t xml:space="preserve"> le plus rapidement possible</w:t>
        </w:r>
      </w:ins>
      <w:del w:id="57" w:author="GUIGON Yves DTSI/DSI" w:date="2017-04-05T14:17:00Z">
        <w:r w:rsidDel="00BC55E2">
          <w:rPr>
            <w:rFonts w:ascii="Arial" w:hAnsi="Arial" w:cs="Arial"/>
            <w:szCs w:val="22"/>
          </w:rPr>
          <w:delText>, et ce avant la clôture du ticket SAV</w:delText>
        </w:r>
      </w:del>
      <w:r>
        <w:rPr>
          <w:rFonts w:ascii="Arial" w:hAnsi="Arial" w:cs="Arial"/>
          <w:szCs w:val="22"/>
        </w:rPr>
        <w:t>. Les modalités d’envoi de ce nouveau fichier position seront à normaliser dans un chantier « vie du réseau ». Entre temps, il est convenu que chaque opérateur d’immeuble convienne des modalités d’envoi de ce fichier position avec l’opérateur commercial concerné</w:t>
      </w:r>
      <w:r w:rsidR="007D64DD">
        <w:rPr>
          <w:rFonts w:ascii="Arial" w:hAnsi="Arial" w:cs="Arial"/>
          <w:szCs w:val="22"/>
        </w:rPr>
        <w:t>.</w:t>
      </w:r>
    </w:p>
    <w:p w:rsidR="008F27AB" w:rsidRPr="00401ADD" w:rsidRDefault="008F27AB" w:rsidP="007D64DD">
      <w:pPr>
        <w:pStyle w:val="Corpsdetexte"/>
        <w:tabs>
          <w:tab w:val="clear" w:pos="3969"/>
          <w:tab w:val="left" w:pos="709"/>
        </w:tabs>
        <w:rPr>
          <w:rFonts w:ascii="Arial" w:hAnsi="Arial" w:cs="Arial"/>
          <w:szCs w:val="22"/>
        </w:rPr>
      </w:pPr>
    </w:p>
    <w:p w:rsidR="00C2657C" w:rsidRPr="00401ADD" w:rsidRDefault="00596626" w:rsidP="0080643A">
      <w:pPr>
        <w:pStyle w:val="Titre3"/>
        <w:numPr>
          <w:ilvl w:val="2"/>
          <w:numId w:val="25"/>
        </w:numPr>
        <w:rPr>
          <w:rFonts w:cs="Arial"/>
          <w:sz w:val="22"/>
          <w:szCs w:val="22"/>
        </w:rPr>
      </w:pPr>
      <w:bookmarkStart w:id="58" w:name="_Toc456083342"/>
      <w:r w:rsidRPr="00596626">
        <w:rPr>
          <w:rFonts w:cs="Arial"/>
          <w:sz w:val="22"/>
          <w:szCs w:val="22"/>
        </w:rPr>
        <w:t>AR_Notif_reprovSAV_1.</w:t>
      </w:r>
      <w:r w:rsidR="000D7148">
        <w:rPr>
          <w:rFonts w:cs="Arial"/>
          <w:sz w:val="22"/>
          <w:szCs w:val="22"/>
        </w:rPr>
        <w:t>1</w:t>
      </w:r>
      <w:bookmarkEnd w:id="58"/>
    </w:p>
    <w:p w:rsidR="00C2657C" w:rsidRPr="00401ADD" w:rsidRDefault="00C2657C">
      <w:pPr>
        <w:pStyle w:val="3CHAPTexte"/>
        <w:ind w:firstLine="0"/>
        <w:rPr>
          <w:rFonts w:ascii="Arial" w:hAnsi="Arial" w:cs="Arial"/>
          <w:szCs w:val="22"/>
        </w:rPr>
      </w:pPr>
    </w:p>
    <w:p w:rsidR="008A62F0" w:rsidRDefault="008A62F0">
      <w:pPr>
        <w:pStyle w:val="3CHAPTexte"/>
        <w:ind w:firstLine="0"/>
        <w:rPr>
          <w:rFonts w:ascii="Arial" w:hAnsi="Arial" w:cs="Arial"/>
          <w:szCs w:val="22"/>
        </w:rPr>
      </w:pPr>
      <w:r>
        <w:rPr>
          <w:rFonts w:ascii="Arial" w:hAnsi="Arial" w:cs="Arial"/>
          <w:szCs w:val="22"/>
        </w:rPr>
        <w:lastRenderedPageBreak/>
        <w:t xml:space="preserve">L’AR permet à l’OC de confirmer qu’il a bien reçu la notification de </w:t>
      </w:r>
      <w:proofErr w:type="spellStart"/>
      <w:r>
        <w:rPr>
          <w:rFonts w:ascii="Arial" w:hAnsi="Arial" w:cs="Arial"/>
          <w:szCs w:val="22"/>
        </w:rPr>
        <w:t>reprovisionning</w:t>
      </w:r>
      <w:proofErr w:type="spellEnd"/>
      <w:r>
        <w:rPr>
          <w:rFonts w:ascii="Arial" w:hAnsi="Arial" w:cs="Arial"/>
          <w:szCs w:val="22"/>
        </w:rPr>
        <w:t xml:space="preserve"> SAV de l’OI. </w:t>
      </w:r>
    </w:p>
    <w:p w:rsidR="002874D7" w:rsidRDefault="008A62F0">
      <w:pPr>
        <w:pStyle w:val="3CHAPTexte"/>
        <w:ind w:firstLine="0"/>
        <w:rPr>
          <w:rFonts w:ascii="Arial" w:hAnsi="Arial" w:cs="Arial"/>
          <w:szCs w:val="22"/>
        </w:rPr>
      </w:pPr>
      <w:r>
        <w:rPr>
          <w:rFonts w:ascii="Arial" w:hAnsi="Arial" w:cs="Arial"/>
          <w:szCs w:val="22"/>
        </w:rPr>
        <w:t xml:space="preserve">L’OC peut </w:t>
      </w:r>
      <w:r w:rsidR="000D7148">
        <w:rPr>
          <w:rFonts w:ascii="Arial" w:hAnsi="Arial" w:cs="Arial"/>
          <w:szCs w:val="22"/>
        </w:rPr>
        <w:t>retourner un AR KO</w:t>
      </w:r>
      <w:r w:rsidR="002874D7">
        <w:rPr>
          <w:rFonts w:ascii="Arial" w:hAnsi="Arial" w:cs="Arial"/>
          <w:szCs w:val="22"/>
        </w:rPr>
        <w:t> :</w:t>
      </w:r>
    </w:p>
    <w:p w:rsidR="002874D7" w:rsidRDefault="002874D7" w:rsidP="002874D7">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suite à vérification </w:t>
      </w:r>
      <w:r w:rsidR="00C2657C" w:rsidRPr="00401ADD">
        <w:rPr>
          <w:rFonts w:ascii="Arial" w:hAnsi="Arial" w:cs="Arial"/>
          <w:szCs w:val="22"/>
        </w:rPr>
        <w:t>syntaxique</w:t>
      </w:r>
      <w:r>
        <w:rPr>
          <w:rFonts w:ascii="Arial" w:hAnsi="Arial" w:cs="Arial"/>
          <w:szCs w:val="22"/>
        </w:rPr>
        <w:t xml:space="preserve">, par exemple si </w:t>
      </w:r>
      <w:r w:rsidR="00C2657C" w:rsidRPr="00401ADD">
        <w:rPr>
          <w:rFonts w:ascii="Arial" w:hAnsi="Arial" w:cs="Arial"/>
          <w:szCs w:val="22"/>
        </w:rPr>
        <w:t>le nombre</w:t>
      </w:r>
      <w:r>
        <w:rPr>
          <w:rFonts w:ascii="Arial" w:hAnsi="Arial" w:cs="Arial"/>
          <w:szCs w:val="22"/>
        </w:rPr>
        <w:t xml:space="preserve">, </w:t>
      </w:r>
      <w:r w:rsidR="00C2657C" w:rsidRPr="00401ADD">
        <w:rPr>
          <w:rFonts w:ascii="Arial" w:hAnsi="Arial" w:cs="Arial"/>
          <w:szCs w:val="22"/>
        </w:rPr>
        <w:t xml:space="preserve">le format </w:t>
      </w:r>
      <w:r>
        <w:rPr>
          <w:rFonts w:ascii="Arial" w:hAnsi="Arial" w:cs="Arial"/>
          <w:szCs w:val="22"/>
        </w:rPr>
        <w:t>ou la</w:t>
      </w:r>
      <w:r w:rsidR="00C2657C" w:rsidRPr="00401ADD">
        <w:rPr>
          <w:rFonts w:ascii="Arial" w:hAnsi="Arial" w:cs="Arial"/>
          <w:szCs w:val="22"/>
        </w:rPr>
        <w:t xml:space="preserve"> présence</w:t>
      </w:r>
      <w:r>
        <w:rPr>
          <w:rFonts w:ascii="Arial" w:hAnsi="Arial" w:cs="Arial"/>
          <w:szCs w:val="22"/>
        </w:rPr>
        <w:t xml:space="preserve"> </w:t>
      </w:r>
      <w:r w:rsidRPr="00401ADD">
        <w:rPr>
          <w:rFonts w:ascii="Arial" w:hAnsi="Arial" w:cs="Arial"/>
          <w:szCs w:val="22"/>
        </w:rPr>
        <w:t>des champs</w:t>
      </w:r>
      <w:r>
        <w:rPr>
          <w:rFonts w:ascii="Arial" w:hAnsi="Arial" w:cs="Arial"/>
          <w:szCs w:val="22"/>
        </w:rPr>
        <w:t xml:space="preserve"> obligatoires ne sont pas respectés.</w:t>
      </w:r>
    </w:p>
    <w:p w:rsidR="002874D7" w:rsidRDefault="002874D7" w:rsidP="002874D7">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ou suite à vérification du contenu, par exemple si les références sont inconnues de l’OC </w:t>
      </w:r>
    </w:p>
    <w:p w:rsidR="000936C1" w:rsidRDefault="000936C1" w:rsidP="000936C1">
      <w:pPr>
        <w:pStyle w:val="Corpsdetexte"/>
        <w:tabs>
          <w:tab w:val="clear" w:pos="3969"/>
          <w:tab w:val="left" w:pos="709"/>
        </w:tabs>
        <w:rPr>
          <w:rFonts w:ascii="Arial" w:hAnsi="Arial" w:cs="Arial"/>
          <w:szCs w:val="22"/>
        </w:rPr>
      </w:pPr>
      <w:r>
        <w:rPr>
          <w:rFonts w:ascii="Arial" w:hAnsi="Arial" w:cs="Arial"/>
          <w:szCs w:val="22"/>
        </w:rPr>
        <w:t xml:space="preserve">L’AR peut contenir plusieurs lignes correspondant à plusieurs notifications de </w:t>
      </w:r>
      <w:proofErr w:type="spellStart"/>
      <w:r>
        <w:rPr>
          <w:rFonts w:ascii="Arial" w:hAnsi="Arial" w:cs="Arial"/>
          <w:szCs w:val="22"/>
        </w:rPr>
        <w:t>reprovisionning</w:t>
      </w:r>
      <w:proofErr w:type="spellEnd"/>
      <w:r>
        <w:rPr>
          <w:rFonts w:ascii="Arial" w:hAnsi="Arial" w:cs="Arial"/>
          <w:szCs w:val="22"/>
        </w:rPr>
        <w:t>. La référence de prise (PTO)</w:t>
      </w:r>
      <w:r w:rsidR="00EC610E">
        <w:rPr>
          <w:rFonts w:ascii="Arial" w:hAnsi="Arial" w:cs="Arial"/>
          <w:szCs w:val="22"/>
        </w:rPr>
        <w:t xml:space="preserve"> et la référence prestation prise servent à identifier l’accès concerné</w:t>
      </w:r>
      <w:r w:rsidR="00E52E04">
        <w:rPr>
          <w:rFonts w:ascii="Arial" w:hAnsi="Arial" w:cs="Arial"/>
          <w:szCs w:val="22"/>
        </w:rPr>
        <w:t xml:space="preserve"> et l’identifiant de </w:t>
      </w:r>
      <w:proofErr w:type="spellStart"/>
      <w:r w:rsidR="00E52E04">
        <w:rPr>
          <w:rFonts w:ascii="Arial" w:hAnsi="Arial" w:cs="Arial"/>
          <w:szCs w:val="22"/>
        </w:rPr>
        <w:t>reprovisionning</w:t>
      </w:r>
      <w:proofErr w:type="spellEnd"/>
      <w:r w:rsidR="00E52E04">
        <w:rPr>
          <w:rFonts w:ascii="Arial" w:hAnsi="Arial" w:cs="Arial"/>
          <w:szCs w:val="22"/>
        </w:rPr>
        <w:t xml:space="preserve"> sert à identifier le </w:t>
      </w:r>
      <w:proofErr w:type="spellStart"/>
      <w:r w:rsidR="00E52E04">
        <w:rPr>
          <w:rFonts w:ascii="Arial" w:hAnsi="Arial" w:cs="Arial"/>
          <w:szCs w:val="22"/>
        </w:rPr>
        <w:t>reprovisionning</w:t>
      </w:r>
      <w:proofErr w:type="spellEnd"/>
      <w:r w:rsidR="00E52E04">
        <w:rPr>
          <w:rFonts w:ascii="Arial" w:hAnsi="Arial" w:cs="Arial"/>
          <w:szCs w:val="22"/>
        </w:rPr>
        <w:t xml:space="preserve"> concerné</w:t>
      </w:r>
      <w:r w:rsidR="00EC610E">
        <w:rPr>
          <w:rFonts w:ascii="Arial" w:hAnsi="Arial" w:cs="Arial"/>
          <w:szCs w:val="22"/>
        </w:rPr>
        <w:t xml:space="preserve">. </w:t>
      </w:r>
    </w:p>
    <w:p w:rsidR="00A7252E" w:rsidRDefault="00A7252E" w:rsidP="00A7252E">
      <w:pPr>
        <w:pStyle w:val="Corpsdetexte"/>
        <w:tabs>
          <w:tab w:val="left" w:pos="709"/>
        </w:tabs>
        <w:rPr>
          <w:rFonts w:ascii="Arial" w:hAnsi="Arial" w:cs="Arial"/>
          <w:szCs w:val="22"/>
        </w:rPr>
      </w:pPr>
    </w:p>
    <w:p w:rsidR="00FD745D" w:rsidRDefault="00FD745D" w:rsidP="00A7252E">
      <w:pPr>
        <w:pStyle w:val="Corpsdetexte"/>
        <w:tabs>
          <w:tab w:val="left" w:pos="709"/>
        </w:tabs>
        <w:rPr>
          <w:rFonts w:ascii="Arial" w:hAnsi="Arial" w:cs="Arial"/>
          <w:szCs w:val="22"/>
        </w:rPr>
      </w:pPr>
    </w:p>
    <w:p w:rsidR="00FD745D" w:rsidRDefault="00FD745D" w:rsidP="00A7252E">
      <w:pPr>
        <w:pStyle w:val="Corpsdetexte"/>
        <w:tabs>
          <w:tab w:val="left" w:pos="709"/>
        </w:tabs>
        <w:rPr>
          <w:rFonts w:ascii="Arial" w:hAnsi="Arial" w:cs="Arial"/>
          <w:szCs w:val="22"/>
        </w:rPr>
      </w:pPr>
    </w:p>
    <w:p w:rsidR="00FD745D" w:rsidRDefault="00FD745D" w:rsidP="00A7252E">
      <w:pPr>
        <w:pStyle w:val="Corpsdetexte"/>
        <w:tabs>
          <w:tab w:val="left" w:pos="709"/>
        </w:tabs>
        <w:rPr>
          <w:rFonts w:ascii="Arial" w:hAnsi="Arial" w:cs="Arial"/>
          <w:szCs w:val="22"/>
        </w:rPr>
      </w:pPr>
    </w:p>
    <w:p w:rsidR="00A7252E" w:rsidRPr="00401ADD" w:rsidRDefault="006818D9" w:rsidP="00A7252E">
      <w:pPr>
        <w:pStyle w:val="Titre2"/>
        <w:numPr>
          <w:ilvl w:val="1"/>
          <w:numId w:val="25"/>
        </w:numPr>
        <w:ind w:firstLine="0"/>
        <w:rPr>
          <w:rFonts w:cs="Arial"/>
          <w:sz w:val="22"/>
          <w:szCs w:val="22"/>
        </w:rPr>
      </w:pPr>
      <w:bookmarkStart w:id="59" w:name="_Toc456083343"/>
      <w:r>
        <w:rPr>
          <w:rFonts w:cs="Arial"/>
          <w:sz w:val="22"/>
          <w:szCs w:val="22"/>
        </w:rPr>
        <w:t>Mode d’envoi</w:t>
      </w:r>
      <w:bookmarkEnd w:id="59"/>
    </w:p>
    <w:p w:rsidR="00FD745D" w:rsidRDefault="00FD745D" w:rsidP="00A7252E">
      <w:pPr>
        <w:pStyle w:val="Corpsdetexte"/>
        <w:tabs>
          <w:tab w:val="clear" w:pos="3969"/>
          <w:tab w:val="left" w:pos="709"/>
        </w:tabs>
        <w:rPr>
          <w:rFonts w:ascii="Arial" w:hAnsi="Arial" w:cs="Arial"/>
          <w:szCs w:val="22"/>
        </w:rPr>
      </w:pPr>
      <w:r w:rsidRPr="00FD745D">
        <w:rPr>
          <w:rFonts w:ascii="Arial" w:hAnsi="Arial" w:cs="Arial"/>
          <w:szCs w:val="22"/>
        </w:rPr>
        <w:t>Les échanges inter-opérateurs se font par envoi de fichiers csv. Ils peuvent être envoyés par exemple, par mail, par dépôt sur plateforme ou autre méthode d’envoi de fichiers électroniques.</w:t>
      </w:r>
    </w:p>
    <w:p w:rsidR="00A7252E" w:rsidRDefault="00A7252E" w:rsidP="00A7252E">
      <w:pPr>
        <w:pStyle w:val="Corpsdetexte"/>
        <w:tabs>
          <w:tab w:val="clear" w:pos="3969"/>
          <w:tab w:val="left" w:pos="709"/>
        </w:tabs>
        <w:rPr>
          <w:rFonts w:ascii="Arial" w:hAnsi="Arial" w:cs="Arial"/>
          <w:szCs w:val="22"/>
        </w:rPr>
      </w:pPr>
      <w:r w:rsidRPr="00A7252E">
        <w:rPr>
          <w:rFonts w:ascii="Arial" w:hAnsi="Arial" w:cs="Arial"/>
          <w:szCs w:val="22"/>
        </w:rPr>
        <w:t xml:space="preserve">Chaque fichier peut contenir autant de lignes que de </w:t>
      </w:r>
      <w:r>
        <w:rPr>
          <w:rFonts w:ascii="Arial" w:hAnsi="Arial" w:cs="Arial"/>
          <w:szCs w:val="22"/>
        </w:rPr>
        <w:t xml:space="preserve">notification de </w:t>
      </w:r>
      <w:proofErr w:type="spellStart"/>
      <w:r>
        <w:rPr>
          <w:rFonts w:ascii="Arial" w:hAnsi="Arial" w:cs="Arial"/>
          <w:szCs w:val="22"/>
        </w:rPr>
        <w:t>reprovisionning</w:t>
      </w:r>
      <w:proofErr w:type="spellEnd"/>
      <w:r w:rsidRPr="00A7252E">
        <w:rPr>
          <w:rFonts w:ascii="Arial" w:hAnsi="Arial" w:cs="Arial"/>
          <w:szCs w:val="22"/>
        </w:rPr>
        <w:t>, ch</w:t>
      </w:r>
      <w:r>
        <w:rPr>
          <w:rFonts w:ascii="Arial" w:hAnsi="Arial" w:cs="Arial"/>
          <w:szCs w:val="22"/>
        </w:rPr>
        <w:t xml:space="preserve">aque ligne correspondant à une notification de </w:t>
      </w:r>
      <w:proofErr w:type="spellStart"/>
      <w:r>
        <w:rPr>
          <w:rFonts w:ascii="Arial" w:hAnsi="Arial" w:cs="Arial"/>
          <w:szCs w:val="22"/>
        </w:rPr>
        <w:t>reprovisionning</w:t>
      </w:r>
      <w:proofErr w:type="spellEnd"/>
      <w:r w:rsidRPr="00A7252E">
        <w:rPr>
          <w:rFonts w:ascii="Arial" w:hAnsi="Arial" w:cs="Arial"/>
          <w:szCs w:val="22"/>
        </w:rPr>
        <w:t xml:space="preserve">. </w:t>
      </w:r>
      <w:r>
        <w:rPr>
          <w:rFonts w:ascii="Arial" w:hAnsi="Arial" w:cs="Arial"/>
          <w:szCs w:val="22"/>
        </w:rPr>
        <w:t>De la même façon, l</w:t>
      </w:r>
      <w:r w:rsidRPr="00A7252E">
        <w:rPr>
          <w:rFonts w:ascii="Arial" w:hAnsi="Arial" w:cs="Arial"/>
          <w:szCs w:val="22"/>
        </w:rPr>
        <w:t>es AR peuvent être groupés dans un même fichier d’AR contenant des AR OK et des AR KO</w:t>
      </w:r>
      <w:r w:rsidR="002F3E52">
        <w:rPr>
          <w:rFonts w:ascii="Arial" w:hAnsi="Arial" w:cs="Arial"/>
          <w:szCs w:val="22"/>
        </w:rPr>
        <w:t>.</w:t>
      </w:r>
    </w:p>
    <w:p w:rsidR="00A7252E" w:rsidRDefault="002F3E52" w:rsidP="00A7252E">
      <w:pPr>
        <w:pStyle w:val="Corpsdetexte"/>
        <w:tabs>
          <w:tab w:val="clear" w:pos="3969"/>
          <w:tab w:val="left" w:pos="709"/>
        </w:tabs>
        <w:rPr>
          <w:rFonts w:ascii="Arial" w:hAnsi="Arial" w:cs="Arial"/>
          <w:szCs w:val="22"/>
        </w:rPr>
      </w:pPr>
      <w:r>
        <w:rPr>
          <w:rFonts w:ascii="Arial" w:hAnsi="Arial" w:cs="Arial"/>
          <w:szCs w:val="22"/>
        </w:rPr>
        <w:t xml:space="preserve">Chaque AR répond à une ligne de notification reçue. </w:t>
      </w:r>
      <w:r w:rsidR="00A7252E" w:rsidRPr="00A7252E">
        <w:rPr>
          <w:rFonts w:ascii="Arial" w:hAnsi="Arial" w:cs="Arial"/>
          <w:szCs w:val="22"/>
        </w:rPr>
        <w:t>Le mode d’envoi, la fréquence d’envoi et les limitations éventuelles associées sont à la discrétion des opérateurs qui contractualisent deux à deux.</w:t>
      </w:r>
    </w:p>
    <w:p w:rsidR="004224E4" w:rsidRPr="00401ADD" w:rsidRDefault="004224E4">
      <w:pPr>
        <w:pStyle w:val="3CHAPTexte"/>
        <w:ind w:firstLine="0"/>
        <w:rPr>
          <w:rFonts w:ascii="Arial" w:hAnsi="Arial" w:cs="Arial"/>
          <w:szCs w:val="22"/>
        </w:rPr>
      </w:pPr>
    </w:p>
    <w:p w:rsidR="00E20CBA" w:rsidRDefault="00E20CBA" w:rsidP="00B37182">
      <w:pPr>
        <w:pStyle w:val="3CHAPTexte"/>
        <w:ind w:firstLine="0"/>
        <w:rPr>
          <w:rFonts w:ascii="Arial" w:hAnsi="Arial" w:cs="Arial"/>
          <w:szCs w:val="22"/>
        </w:rPr>
      </w:pPr>
    </w:p>
    <w:p w:rsidR="00E20CBA" w:rsidRPr="00401ADD" w:rsidRDefault="00E20CBA" w:rsidP="00B37182">
      <w:pPr>
        <w:pStyle w:val="3CHAPTexte"/>
        <w:ind w:firstLine="0"/>
        <w:rPr>
          <w:rFonts w:ascii="Arial" w:hAnsi="Arial" w:cs="Arial"/>
          <w:szCs w:val="22"/>
        </w:rPr>
      </w:pPr>
    </w:p>
    <w:p w:rsidR="00C2657C" w:rsidRPr="00401ADD" w:rsidRDefault="00C2657C">
      <w:pPr>
        <w:pStyle w:val="3CHAPTexte"/>
        <w:rPr>
          <w:rFonts w:ascii="Arial" w:hAnsi="Arial" w:cs="Arial"/>
          <w:szCs w:val="22"/>
        </w:rPr>
      </w:pPr>
    </w:p>
    <w:sectPr w:rsidR="00C2657C" w:rsidRPr="00401ADD"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C30" w:rsidRDefault="00EB5C30" w:rsidP="00A42457">
      <w:pPr>
        <w:pStyle w:val="01SOMMTitre"/>
      </w:pPr>
      <w:r>
        <w:separator/>
      </w:r>
    </w:p>
  </w:endnote>
  <w:endnote w:type="continuationSeparator" w:id="0">
    <w:p w:rsidR="00EB5C30" w:rsidRDefault="00EB5C30"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ADD" w:rsidRPr="00884FFA" w:rsidRDefault="00401ADD" w:rsidP="00401AD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 xml:space="preserve">présentation du </w:t>
    </w:r>
    <w:r w:rsidR="00047A58">
      <w:rPr>
        <w:rFonts w:ascii="Arial" w:hAnsi="Arial" w:cs="Arial"/>
      </w:rPr>
      <w:t xml:space="preserve">flux de notification de </w:t>
    </w:r>
    <w:proofErr w:type="spellStart"/>
    <w:r w:rsidR="00047A58">
      <w:rPr>
        <w:rFonts w:ascii="Arial" w:hAnsi="Arial" w:cs="Arial"/>
      </w:rPr>
      <w:t>reprovisionning</w:t>
    </w:r>
    <w:proofErr w:type="spellEnd"/>
    <w:r w:rsidR="00047A58">
      <w:rPr>
        <w:rFonts w:ascii="Arial" w:hAnsi="Arial" w:cs="Arial"/>
      </w:rPr>
      <w:t xml:space="preserve"> SAV</w:t>
    </w:r>
    <w:r w:rsidRPr="00884FFA">
      <w:rPr>
        <w:rFonts w:ascii="Arial" w:hAnsi="Arial" w:cs="Arial"/>
      </w:rPr>
      <w:tab/>
    </w:r>
    <w:r w:rsidR="008E13B7" w:rsidRPr="00884FFA">
      <w:rPr>
        <w:rStyle w:val="Numrodepage"/>
        <w:rFonts w:cs="Arial"/>
      </w:rPr>
      <w:fldChar w:fldCharType="begin"/>
    </w:r>
    <w:r w:rsidRPr="00884FFA">
      <w:rPr>
        <w:rStyle w:val="Numrodepage"/>
        <w:rFonts w:cs="Arial"/>
      </w:rPr>
      <w:instrText xml:space="preserve"> PAGE </w:instrText>
    </w:r>
    <w:r w:rsidR="008E13B7" w:rsidRPr="00884FFA">
      <w:rPr>
        <w:rStyle w:val="Numrodepage"/>
        <w:rFonts w:cs="Arial"/>
      </w:rPr>
      <w:fldChar w:fldCharType="separate"/>
    </w:r>
    <w:r w:rsidR="00710ACF">
      <w:rPr>
        <w:rStyle w:val="Numrodepage"/>
        <w:rFonts w:cs="Arial"/>
        <w:noProof/>
      </w:rPr>
      <w:t>1</w:t>
    </w:r>
    <w:r w:rsidR="008E13B7" w:rsidRPr="00884FFA">
      <w:rPr>
        <w:rStyle w:val="Numrodepage"/>
        <w:rFonts w:cs="Arial"/>
      </w:rPr>
      <w:fldChar w:fldCharType="end"/>
    </w:r>
    <w:r w:rsidRPr="00884FFA">
      <w:rPr>
        <w:rStyle w:val="Numrodepage"/>
        <w:rFonts w:cs="Arial"/>
      </w:rPr>
      <w:tab/>
    </w:r>
  </w:p>
  <w:p w:rsidR="00C2657C" w:rsidRDefault="00C2657C"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C30" w:rsidRDefault="00EB5C30" w:rsidP="00A42457">
      <w:pPr>
        <w:pStyle w:val="01SOMMTitre"/>
      </w:pPr>
      <w:r>
        <w:separator/>
      </w:r>
    </w:p>
  </w:footnote>
  <w:footnote w:type="continuationSeparator" w:id="0">
    <w:p w:rsidR="00EB5C30" w:rsidRDefault="00EB5C30" w:rsidP="00A42457">
      <w:pPr>
        <w:pStyle w:val="01SOMMTitr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57C" w:rsidRDefault="001C0A65" w:rsidP="00401ADD">
    <w:pPr>
      <w:ind w:left="-993"/>
    </w:pPr>
    <w:r>
      <w:rPr>
        <w:noProof/>
      </w:rPr>
      <w:drawing>
        <wp:inline distT="0" distB="0" distL="0" distR="0" wp14:anchorId="6F333A01" wp14:editId="1B45386B">
          <wp:extent cx="7010400" cy="1343025"/>
          <wp:effectExtent l="0" t="0" r="0" b="9525"/>
          <wp:docPr id="10"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0" cy="1343025"/>
                  </a:xfrm>
                  <a:prstGeom prst="rect">
                    <a:avLst/>
                  </a:prstGeom>
                  <a:noFill/>
                  <a:ln>
                    <a:noFill/>
                  </a:ln>
                </pic:spPr>
              </pic:pic>
            </a:graphicData>
          </a:graphic>
        </wp:inline>
      </w:drawing>
    </w:r>
  </w:p>
  <w:p w:rsidR="00C2657C" w:rsidRDefault="00C2657C" w:rsidP="002F1F42"/>
  <w:p w:rsidR="00C2657C" w:rsidRDefault="00C2657C" w:rsidP="002F1F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51" type="#_x0000_t75" style="width:29.9pt;height:29.9pt" o:bullet="t">
        <v:imagedata r:id="rId1" o:title=""/>
      </v:shape>
    </w:pict>
  </w:numPicBullet>
  <w:numPicBullet w:numPicBulletId="1">
    <w:pict>
      <v:shape id="_x0000_i1852" type="#_x0000_t75" style="width:6.1pt;height:6.1pt" o:bullet="t">
        <v:imagedata r:id="rId2" o:title=""/>
      </v:shape>
    </w:pict>
  </w:numPicBullet>
  <w:numPicBullet w:numPicBulletId="2">
    <w:pict>
      <v:shape id="_x0000_i1853" type="#_x0000_t75" style="width:8.85pt;height:8.15pt" o:bullet="t">
        <v:imagedata r:id="rId3" o:title=""/>
      </v:shape>
    </w:pict>
  </w:numPicBullet>
  <w:numPicBullet w:numPicBulletId="3">
    <w:pict>
      <v:shape id="_x0000_i1854" type="#_x0000_t75" style="width:13.6pt;height:28.55pt" o:bullet="t">
        <v:imagedata r:id="rId4" o:title=""/>
      </v:shape>
    </w:pict>
  </w:numPicBullet>
  <w:numPicBullet w:numPicBulletId="4">
    <w:pict>
      <v:shape id="_x0000_i1855" type="#_x0000_t75" style="width:13.6pt;height:28.55pt" o:bullet="t">
        <v:imagedata r:id="rId5" o:title=""/>
      </v:shape>
    </w:pict>
  </w:numPicBullet>
  <w:numPicBullet w:numPicBulletId="5">
    <w:pict>
      <v:shape id="_x0000_i1856" type="#_x0000_t75" style="width:28.55pt;height:23.75pt" o:bullet="t">
        <v:imagedata r:id="rId6" o:title=""/>
      </v:shape>
    </w:pict>
  </w:numPicBullet>
  <w:numPicBullet w:numPicBulletId="6">
    <w:pict>
      <v:shape id="_x0000_i1857" type="#_x0000_t75" style="width:24.45pt;height:17.65pt" o:bullet="t">
        <v:imagedata r:id="rId7" o:title=""/>
      </v:shape>
    </w:pict>
  </w:numPicBullet>
  <w:numPicBullet w:numPicBulletId="7">
    <w:pict>
      <v:shape id="_x0000_i1858" type="#_x0000_t75" style="width:44.85pt;height:44.85pt" o:bullet="t">
        <v:imagedata r:id="rId8" o:title=""/>
      </v:shape>
    </w:pict>
  </w:numPicBullet>
  <w:numPicBullet w:numPicBulletId="8">
    <w:pict>
      <v:shape id="_x0000_i1859" type="#_x0000_t75" style="width:4.75pt;height:9.5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FFFFFF82"/>
    <w:multiLevelType w:val="singleLevel"/>
    <w:tmpl w:val="93C68EA2"/>
    <w:lvl w:ilvl="0">
      <w:start w:val="1"/>
      <w:numFmt w:val="bullet"/>
      <w:pStyle w:val="2CHAPSous-TitreN"/>
      <w:lvlText w:val=""/>
      <w:lvlJc w:val="left"/>
      <w:pPr>
        <w:tabs>
          <w:tab w:val="num" w:pos="926"/>
        </w:tabs>
        <w:ind w:left="926" w:hanging="360"/>
      </w:pPr>
      <w:rPr>
        <w:rFonts w:ascii="Symbol" w:hAnsi="Symbol" w:hint="default"/>
      </w:rPr>
    </w:lvl>
  </w:abstractNum>
  <w:abstractNum w:abstractNumId="2">
    <w:nsid w:val="FFFFFF88"/>
    <w:multiLevelType w:val="singleLevel"/>
    <w:tmpl w:val="4A3E8734"/>
    <w:lvl w:ilvl="0">
      <w:start w:val="1"/>
      <w:numFmt w:val="decimal"/>
      <w:pStyle w:val="Listepuces"/>
      <w:lvlText w:val="%1."/>
      <w:lvlJc w:val="left"/>
      <w:pPr>
        <w:tabs>
          <w:tab w:val="num" w:pos="360"/>
        </w:tabs>
        <w:ind w:left="360" w:hanging="360"/>
      </w:pPr>
      <w:rPr>
        <w:rFonts w:cs="Times New Roman"/>
      </w:rPr>
    </w:lvl>
  </w:abstractNum>
  <w:abstractNum w:abstractNumId="3">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4">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5">
    <w:nsid w:val="0DAC2C29"/>
    <w:multiLevelType w:val="hybridMultilevel"/>
    <w:tmpl w:val="96887DA8"/>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F9B4D09"/>
    <w:multiLevelType w:val="hybridMultilevel"/>
    <w:tmpl w:val="B09CE4D8"/>
    <w:lvl w:ilvl="0" w:tplc="74626A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8">
    <w:nsid w:val="19337DD0"/>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9">
    <w:nsid w:val="1E555118"/>
    <w:multiLevelType w:val="hybridMultilevel"/>
    <w:tmpl w:val="88BAD6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0">
    <w:nsid w:val="1EC528E6"/>
    <w:multiLevelType w:val="hybridMultilevel"/>
    <w:tmpl w:val="849CE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2">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16A2753"/>
    <w:multiLevelType w:val="hybridMultilevel"/>
    <w:tmpl w:val="90BCEF9C"/>
    <w:lvl w:ilvl="0" w:tplc="040C0003">
      <w:start w:val="1"/>
      <w:numFmt w:val="bullet"/>
      <w:lvlText w:val="o"/>
      <w:lvlJc w:val="left"/>
      <w:pPr>
        <w:ind w:left="720" w:hanging="360"/>
      </w:pPr>
      <w:rPr>
        <w:rFonts w:ascii="Courier New" w:hAnsi="Courier New" w:cs="Courier New" w:hint="default"/>
      </w:rPr>
    </w:lvl>
    <w:lvl w:ilvl="1" w:tplc="040C0005">
      <w:start w:val="1"/>
      <w:numFmt w:val="bullet"/>
      <w:lvlText w:val=""/>
      <w:lvlJc w:val="left"/>
      <w:pPr>
        <w:ind w:left="1440" w:hanging="360"/>
      </w:pPr>
      <w:rPr>
        <w:rFonts w:ascii="Wingdings" w:hAnsi="Wingdings"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5">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6">
    <w:nsid w:val="2A194871"/>
    <w:multiLevelType w:val="hybridMultilevel"/>
    <w:tmpl w:val="CE4CF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9">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1">
    <w:nsid w:val="30C77964"/>
    <w:multiLevelType w:val="hybridMultilevel"/>
    <w:tmpl w:val="ACE69D6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nsid w:val="382816F9"/>
    <w:multiLevelType w:val="hybridMultilevel"/>
    <w:tmpl w:val="1548EF80"/>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4">
    <w:nsid w:val="3C037E55"/>
    <w:multiLevelType w:val="hybridMultilevel"/>
    <w:tmpl w:val="CE482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6">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4DA629AD"/>
    <w:multiLevelType w:val="hybridMultilevel"/>
    <w:tmpl w:val="3702BB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3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6792BE2"/>
    <w:multiLevelType w:val="hybridMultilevel"/>
    <w:tmpl w:val="561E3E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6EF5697"/>
    <w:multiLevelType w:val="hybridMultilevel"/>
    <w:tmpl w:val="1F28A8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3">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4">
    <w:nsid w:val="61287FD8"/>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35">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6">
    <w:nsid w:val="66286AF4"/>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37">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8">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9">
    <w:nsid w:val="6CCB6E74"/>
    <w:multiLevelType w:val="hybridMultilevel"/>
    <w:tmpl w:val="6E8EC11E"/>
    <w:lvl w:ilvl="0" w:tplc="E0860B9A">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4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1">
    <w:nsid w:val="74680E64"/>
    <w:multiLevelType w:val="hybridMultilevel"/>
    <w:tmpl w:val="305469F2"/>
    <w:lvl w:ilvl="0" w:tplc="DEFE6FBC">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2">
    <w:nsid w:val="7E9D15A1"/>
    <w:multiLevelType w:val="hybridMultilevel"/>
    <w:tmpl w:val="D0B2E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39"/>
  </w:num>
  <w:num w:numId="5">
    <w:abstractNumId w:val="38"/>
  </w:num>
  <w:num w:numId="6">
    <w:abstractNumId w:val="33"/>
  </w:num>
  <w:num w:numId="7">
    <w:abstractNumId w:val="22"/>
  </w:num>
  <w:num w:numId="8">
    <w:abstractNumId w:val="27"/>
  </w:num>
  <w:num w:numId="9">
    <w:abstractNumId w:val="7"/>
  </w:num>
  <w:num w:numId="10">
    <w:abstractNumId w:val="30"/>
  </w:num>
  <w:num w:numId="11">
    <w:abstractNumId w:val="19"/>
  </w:num>
  <w:num w:numId="12">
    <w:abstractNumId w:val="26"/>
  </w:num>
  <w:num w:numId="13">
    <w:abstractNumId w:val="40"/>
  </w:num>
  <w:num w:numId="14">
    <w:abstractNumId w:val="15"/>
  </w:num>
  <w:num w:numId="15">
    <w:abstractNumId w:val="0"/>
  </w:num>
  <w:num w:numId="16">
    <w:abstractNumId w:val="12"/>
  </w:num>
  <w:num w:numId="17">
    <w:abstractNumId w:val="37"/>
  </w:num>
  <w:num w:numId="18">
    <w:abstractNumId w:val="17"/>
  </w:num>
  <w:num w:numId="19">
    <w:abstractNumId w:val="18"/>
  </w:num>
  <w:num w:numId="20">
    <w:abstractNumId w:val="3"/>
  </w:num>
  <w:num w:numId="21">
    <w:abstractNumId w:val="4"/>
  </w:num>
  <w:num w:numId="22">
    <w:abstractNumId w:val="20"/>
  </w:num>
  <w:num w:numId="23">
    <w:abstractNumId w:val="35"/>
  </w:num>
  <w:num w:numId="24">
    <w:abstractNumId w:val="14"/>
  </w:num>
  <w:num w:numId="25">
    <w:abstractNumId w:val="11"/>
  </w:num>
  <w:num w:numId="26">
    <w:abstractNumId w:val="29"/>
    <w:lvlOverride w:ilvl="0">
      <w:startOverride w:val="1"/>
    </w:lvlOverride>
  </w:num>
  <w:num w:numId="27">
    <w:abstractNumId w:val="25"/>
  </w:num>
  <w:num w:numId="28">
    <w:abstractNumId w:val="28"/>
  </w:num>
  <w:num w:numId="29">
    <w:abstractNumId w:val="16"/>
  </w:num>
  <w:num w:numId="30">
    <w:abstractNumId w:val="24"/>
  </w:num>
  <w:num w:numId="31">
    <w:abstractNumId w:val="32"/>
  </w:num>
  <w:num w:numId="32">
    <w:abstractNumId w:val="23"/>
  </w:num>
  <w:num w:numId="33">
    <w:abstractNumId w:val="31"/>
  </w:num>
  <w:num w:numId="34">
    <w:abstractNumId w:val="9"/>
  </w:num>
  <w:num w:numId="35">
    <w:abstractNumId w:val="5"/>
  </w:num>
  <w:num w:numId="36">
    <w:abstractNumId w:val="42"/>
  </w:num>
  <w:num w:numId="37">
    <w:abstractNumId w:val="10"/>
  </w:num>
  <w:num w:numId="38">
    <w:abstractNumId w:val="6"/>
  </w:num>
  <w:num w:numId="39">
    <w:abstractNumId w:val="36"/>
  </w:num>
  <w:num w:numId="40">
    <w:abstractNumId w:val="41"/>
  </w:num>
  <w:num w:numId="41">
    <w:abstractNumId w:val="13"/>
  </w:num>
  <w:num w:numId="42">
    <w:abstractNumId w:val="21"/>
  </w:num>
  <w:num w:numId="43">
    <w:abstractNumId w:val="8"/>
  </w:num>
  <w:num w:numId="44">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531DB"/>
    <w:rsid w:val="000007E4"/>
    <w:rsid w:val="00010964"/>
    <w:rsid w:val="00014639"/>
    <w:rsid w:val="00015004"/>
    <w:rsid w:val="00025C35"/>
    <w:rsid w:val="00026108"/>
    <w:rsid w:val="00032404"/>
    <w:rsid w:val="00032F4F"/>
    <w:rsid w:val="0004077A"/>
    <w:rsid w:val="000420D5"/>
    <w:rsid w:val="00043036"/>
    <w:rsid w:val="00047A58"/>
    <w:rsid w:val="0005150F"/>
    <w:rsid w:val="000561A3"/>
    <w:rsid w:val="00057EB9"/>
    <w:rsid w:val="00070832"/>
    <w:rsid w:val="0008303F"/>
    <w:rsid w:val="000936C1"/>
    <w:rsid w:val="000947AC"/>
    <w:rsid w:val="0009517C"/>
    <w:rsid w:val="0009710B"/>
    <w:rsid w:val="000B6B34"/>
    <w:rsid w:val="000B6C13"/>
    <w:rsid w:val="000B7460"/>
    <w:rsid w:val="000B74E7"/>
    <w:rsid w:val="000B79AA"/>
    <w:rsid w:val="000C2068"/>
    <w:rsid w:val="000C60C4"/>
    <w:rsid w:val="000D34A5"/>
    <w:rsid w:val="000D7148"/>
    <w:rsid w:val="000E0B3B"/>
    <w:rsid w:val="000F6A78"/>
    <w:rsid w:val="000F796D"/>
    <w:rsid w:val="00106BA1"/>
    <w:rsid w:val="001075FE"/>
    <w:rsid w:val="00115F1A"/>
    <w:rsid w:val="00116720"/>
    <w:rsid w:val="00120055"/>
    <w:rsid w:val="00131086"/>
    <w:rsid w:val="001346DF"/>
    <w:rsid w:val="00141F61"/>
    <w:rsid w:val="00141FA8"/>
    <w:rsid w:val="00143A9B"/>
    <w:rsid w:val="00145ED7"/>
    <w:rsid w:val="00165479"/>
    <w:rsid w:val="00172BAF"/>
    <w:rsid w:val="00174A02"/>
    <w:rsid w:val="00182358"/>
    <w:rsid w:val="00183E96"/>
    <w:rsid w:val="0018414C"/>
    <w:rsid w:val="001B0C2B"/>
    <w:rsid w:val="001B0C86"/>
    <w:rsid w:val="001C0A65"/>
    <w:rsid w:val="001C25CD"/>
    <w:rsid w:val="001C32DA"/>
    <w:rsid w:val="001C33C0"/>
    <w:rsid w:val="001D0912"/>
    <w:rsid w:val="001D65E6"/>
    <w:rsid w:val="001E2BF7"/>
    <w:rsid w:val="001F064A"/>
    <w:rsid w:val="00231CF2"/>
    <w:rsid w:val="00241E9E"/>
    <w:rsid w:val="002430C8"/>
    <w:rsid w:val="0024462B"/>
    <w:rsid w:val="002502FF"/>
    <w:rsid w:val="002531DB"/>
    <w:rsid w:val="00253A6F"/>
    <w:rsid w:val="00254D85"/>
    <w:rsid w:val="002613EA"/>
    <w:rsid w:val="00262797"/>
    <w:rsid w:val="00274A8B"/>
    <w:rsid w:val="00275EE8"/>
    <w:rsid w:val="00284CE5"/>
    <w:rsid w:val="002874D7"/>
    <w:rsid w:val="002878E1"/>
    <w:rsid w:val="002933FE"/>
    <w:rsid w:val="00293958"/>
    <w:rsid w:val="00295304"/>
    <w:rsid w:val="00295EC1"/>
    <w:rsid w:val="002A3462"/>
    <w:rsid w:val="002A39EA"/>
    <w:rsid w:val="002A4057"/>
    <w:rsid w:val="002A494D"/>
    <w:rsid w:val="002B2A33"/>
    <w:rsid w:val="002B6DD4"/>
    <w:rsid w:val="002C0F68"/>
    <w:rsid w:val="002D3083"/>
    <w:rsid w:val="002D785E"/>
    <w:rsid w:val="002E78D5"/>
    <w:rsid w:val="002F07DB"/>
    <w:rsid w:val="002F1F42"/>
    <w:rsid w:val="002F28D4"/>
    <w:rsid w:val="002F3E52"/>
    <w:rsid w:val="002F4198"/>
    <w:rsid w:val="00300C55"/>
    <w:rsid w:val="0031024B"/>
    <w:rsid w:val="00310837"/>
    <w:rsid w:val="003141E6"/>
    <w:rsid w:val="003251A9"/>
    <w:rsid w:val="00325EDD"/>
    <w:rsid w:val="00330596"/>
    <w:rsid w:val="003361F1"/>
    <w:rsid w:val="0034355A"/>
    <w:rsid w:val="003473C4"/>
    <w:rsid w:val="00350708"/>
    <w:rsid w:val="00350A5C"/>
    <w:rsid w:val="0035245E"/>
    <w:rsid w:val="00360936"/>
    <w:rsid w:val="00367A46"/>
    <w:rsid w:val="00383C08"/>
    <w:rsid w:val="003874B5"/>
    <w:rsid w:val="00387C0E"/>
    <w:rsid w:val="003946E0"/>
    <w:rsid w:val="003977F9"/>
    <w:rsid w:val="00397918"/>
    <w:rsid w:val="003A2A99"/>
    <w:rsid w:val="003A3D87"/>
    <w:rsid w:val="003A5868"/>
    <w:rsid w:val="003A7023"/>
    <w:rsid w:val="003B0E71"/>
    <w:rsid w:val="003B4CD3"/>
    <w:rsid w:val="003B6306"/>
    <w:rsid w:val="003C1335"/>
    <w:rsid w:val="003C2F36"/>
    <w:rsid w:val="003C4BAD"/>
    <w:rsid w:val="003C52A0"/>
    <w:rsid w:val="003C60D4"/>
    <w:rsid w:val="003C6AAA"/>
    <w:rsid w:val="003D2A10"/>
    <w:rsid w:val="003D51E6"/>
    <w:rsid w:val="003E30DA"/>
    <w:rsid w:val="003E74DE"/>
    <w:rsid w:val="003E7EAA"/>
    <w:rsid w:val="003F5681"/>
    <w:rsid w:val="003F7F4C"/>
    <w:rsid w:val="00401ADD"/>
    <w:rsid w:val="004021D7"/>
    <w:rsid w:val="00405EED"/>
    <w:rsid w:val="004072DB"/>
    <w:rsid w:val="00414593"/>
    <w:rsid w:val="004177CB"/>
    <w:rsid w:val="00421847"/>
    <w:rsid w:val="004224E4"/>
    <w:rsid w:val="0042366A"/>
    <w:rsid w:val="00423D0D"/>
    <w:rsid w:val="00424557"/>
    <w:rsid w:val="00426FE9"/>
    <w:rsid w:val="00431705"/>
    <w:rsid w:val="004328D7"/>
    <w:rsid w:val="00434E58"/>
    <w:rsid w:val="004361AB"/>
    <w:rsid w:val="00442C4C"/>
    <w:rsid w:val="00442E84"/>
    <w:rsid w:val="00452E05"/>
    <w:rsid w:val="00461BCC"/>
    <w:rsid w:val="004620D1"/>
    <w:rsid w:val="00470476"/>
    <w:rsid w:val="004754DB"/>
    <w:rsid w:val="004768A0"/>
    <w:rsid w:val="00480601"/>
    <w:rsid w:val="00481B7A"/>
    <w:rsid w:val="004838AC"/>
    <w:rsid w:val="00483FEB"/>
    <w:rsid w:val="004920B4"/>
    <w:rsid w:val="00494CE5"/>
    <w:rsid w:val="00495F10"/>
    <w:rsid w:val="004A3548"/>
    <w:rsid w:val="004A4589"/>
    <w:rsid w:val="004A5CD8"/>
    <w:rsid w:val="004B2AE8"/>
    <w:rsid w:val="004C24A6"/>
    <w:rsid w:val="004C2AEC"/>
    <w:rsid w:val="004D1CC0"/>
    <w:rsid w:val="004D1F41"/>
    <w:rsid w:val="004D359F"/>
    <w:rsid w:val="004E0DD0"/>
    <w:rsid w:val="004E321F"/>
    <w:rsid w:val="004E53E7"/>
    <w:rsid w:val="004E54D9"/>
    <w:rsid w:val="004F3795"/>
    <w:rsid w:val="004F426C"/>
    <w:rsid w:val="004F49DB"/>
    <w:rsid w:val="004F5663"/>
    <w:rsid w:val="0050573D"/>
    <w:rsid w:val="00507F44"/>
    <w:rsid w:val="005155C4"/>
    <w:rsid w:val="00517582"/>
    <w:rsid w:val="00517B16"/>
    <w:rsid w:val="005229C3"/>
    <w:rsid w:val="00525A7E"/>
    <w:rsid w:val="00526D6D"/>
    <w:rsid w:val="005313D8"/>
    <w:rsid w:val="00540953"/>
    <w:rsid w:val="0054423E"/>
    <w:rsid w:val="005479D3"/>
    <w:rsid w:val="005548EC"/>
    <w:rsid w:val="005657B1"/>
    <w:rsid w:val="005854DD"/>
    <w:rsid w:val="0058658E"/>
    <w:rsid w:val="005925C0"/>
    <w:rsid w:val="005947DD"/>
    <w:rsid w:val="00596626"/>
    <w:rsid w:val="00597F1D"/>
    <w:rsid w:val="005A4796"/>
    <w:rsid w:val="005A60A7"/>
    <w:rsid w:val="005B70B9"/>
    <w:rsid w:val="005C1CBF"/>
    <w:rsid w:val="005E2361"/>
    <w:rsid w:val="005E34B9"/>
    <w:rsid w:val="005F4971"/>
    <w:rsid w:val="005F75B9"/>
    <w:rsid w:val="00611C94"/>
    <w:rsid w:val="00634C8C"/>
    <w:rsid w:val="00637892"/>
    <w:rsid w:val="00667D0E"/>
    <w:rsid w:val="0067062B"/>
    <w:rsid w:val="00672B14"/>
    <w:rsid w:val="006818D9"/>
    <w:rsid w:val="006A2251"/>
    <w:rsid w:val="006A7B68"/>
    <w:rsid w:val="006B0F72"/>
    <w:rsid w:val="006B1735"/>
    <w:rsid w:val="006B5C07"/>
    <w:rsid w:val="006B6944"/>
    <w:rsid w:val="006C517B"/>
    <w:rsid w:val="006C53EC"/>
    <w:rsid w:val="006D5265"/>
    <w:rsid w:val="006D5F6F"/>
    <w:rsid w:val="006F0817"/>
    <w:rsid w:val="006F1DC2"/>
    <w:rsid w:val="006F5941"/>
    <w:rsid w:val="007002EE"/>
    <w:rsid w:val="007005E0"/>
    <w:rsid w:val="007021A8"/>
    <w:rsid w:val="00710ACF"/>
    <w:rsid w:val="007113EE"/>
    <w:rsid w:val="00723CE7"/>
    <w:rsid w:val="00725B2A"/>
    <w:rsid w:val="00726F40"/>
    <w:rsid w:val="00735FCA"/>
    <w:rsid w:val="00740C41"/>
    <w:rsid w:val="00741444"/>
    <w:rsid w:val="00744838"/>
    <w:rsid w:val="00744ABC"/>
    <w:rsid w:val="007455D8"/>
    <w:rsid w:val="00752C24"/>
    <w:rsid w:val="00752E0F"/>
    <w:rsid w:val="007550EA"/>
    <w:rsid w:val="0075667F"/>
    <w:rsid w:val="00765F95"/>
    <w:rsid w:val="0077790A"/>
    <w:rsid w:val="007823AE"/>
    <w:rsid w:val="007839CF"/>
    <w:rsid w:val="00783C7E"/>
    <w:rsid w:val="00783EF0"/>
    <w:rsid w:val="00784B0E"/>
    <w:rsid w:val="00785528"/>
    <w:rsid w:val="007903AC"/>
    <w:rsid w:val="007A2E35"/>
    <w:rsid w:val="007B0A62"/>
    <w:rsid w:val="007B1769"/>
    <w:rsid w:val="007B252B"/>
    <w:rsid w:val="007B4555"/>
    <w:rsid w:val="007B4BE5"/>
    <w:rsid w:val="007C2CEE"/>
    <w:rsid w:val="007C368A"/>
    <w:rsid w:val="007C3840"/>
    <w:rsid w:val="007D64DD"/>
    <w:rsid w:val="007E036D"/>
    <w:rsid w:val="007E5CF0"/>
    <w:rsid w:val="007F0AB5"/>
    <w:rsid w:val="007F4458"/>
    <w:rsid w:val="007F5094"/>
    <w:rsid w:val="007F7820"/>
    <w:rsid w:val="007F7EFE"/>
    <w:rsid w:val="0080643A"/>
    <w:rsid w:val="00810BF4"/>
    <w:rsid w:val="00812323"/>
    <w:rsid w:val="00812C52"/>
    <w:rsid w:val="00813531"/>
    <w:rsid w:val="0081415C"/>
    <w:rsid w:val="00824876"/>
    <w:rsid w:val="00824B0B"/>
    <w:rsid w:val="00824FD2"/>
    <w:rsid w:val="008266B3"/>
    <w:rsid w:val="00831781"/>
    <w:rsid w:val="0084026C"/>
    <w:rsid w:val="008422A1"/>
    <w:rsid w:val="00854011"/>
    <w:rsid w:val="00861FF1"/>
    <w:rsid w:val="008626EA"/>
    <w:rsid w:val="0086691E"/>
    <w:rsid w:val="00872414"/>
    <w:rsid w:val="00883D71"/>
    <w:rsid w:val="0089523C"/>
    <w:rsid w:val="008952DA"/>
    <w:rsid w:val="008A5FC0"/>
    <w:rsid w:val="008A62F0"/>
    <w:rsid w:val="008A7520"/>
    <w:rsid w:val="008A759C"/>
    <w:rsid w:val="008B4463"/>
    <w:rsid w:val="008B6F95"/>
    <w:rsid w:val="008B7B3A"/>
    <w:rsid w:val="008C1BAD"/>
    <w:rsid w:val="008C5AAA"/>
    <w:rsid w:val="008C76F0"/>
    <w:rsid w:val="008D3DFB"/>
    <w:rsid w:val="008D70C6"/>
    <w:rsid w:val="008E13B7"/>
    <w:rsid w:val="008E3C22"/>
    <w:rsid w:val="008F27AB"/>
    <w:rsid w:val="008F4049"/>
    <w:rsid w:val="008F52A3"/>
    <w:rsid w:val="009135E4"/>
    <w:rsid w:val="00917283"/>
    <w:rsid w:val="00923D88"/>
    <w:rsid w:val="0092651F"/>
    <w:rsid w:val="00950664"/>
    <w:rsid w:val="00955267"/>
    <w:rsid w:val="009608A5"/>
    <w:rsid w:val="00960C9C"/>
    <w:rsid w:val="009611E5"/>
    <w:rsid w:val="00961487"/>
    <w:rsid w:val="00964222"/>
    <w:rsid w:val="00964F9D"/>
    <w:rsid w:val="00967305"/>
    <w:rsid w:val="009857F4"/>
    <w:rsid w:val="00987A7B"/>
    <w:rsid w:val="00990292"/>
    <w:rsid w:val="009A323F"/>
    <w:rsid w:val="009A3765"/>
    <w:rsid w:val="009B1DBB"/>
    <w:rsid w:val="009B20CC"/>
    <w:rsid w:val="009B2FF3"/>
    <w:rsid w:val="009C06DA"/>
    <w:rsid w:val="009C6308"/>
    <w:rsid w:val="009D4482"/>
    <w:rsid w:val="009E0E1C"/>
    <w:rsid w:val="009E2BFD"/>
    <w:rsid w:val="009E5CD1"/>
    <w:rsid w:val="009F0320"/>
    <w:rsid w:val="00A0402A"/>
    <w:rsid w:val="00A127DF"/>
    <w:rsid w:val="00A14E43"/>
    <w:rsid w:val="00A15C99"/>
    <w:rsid w:val="00A16D57"/>
    <w:rsid w:val="00A2092D"/>
    <w:rsid w:val="00A209D7"/>
    <w:rsid w:val="00A27A0E"/>
    <w:rsid w:val="00A33792"/>
    <w:rsid w:val="00A42457"/>
    <w:rsid w:val="00A4329E"/>
    <w:rsid w:val="00A4509C"/>
    <w:rsid w:val="00A5565B"/>
    <w:rsid w:val="00A7115F"/>
    <w:rsid w:val="00A7252E"/>
    <w:rsid w:val="00A738A7"/>
    <w:rsid w:val="00A930EE"/>
    <w:rsid w:val="00A9334C"/>
    <w:rsid w:val="00AA419E"/>
    <w:rsid w:val="00AA6D0F"/>
    <w:rsid w:val="00AB3BA7"/>
    <w:rsid w:val="00AC22ED"/>
    <w:rsid w:val="00AC338C"/>
    <w:rsid w:val="00AC36B2"/>
    <w:rsid w:val="00AD59F7"/>
    <w:rsid w:val="00AE46BC"/>
    <w:rsid w:val="00AE600F"/>
    <w:rsid w:val="00B053F5"/>
    <w:rsid w:val="00B063FC"/>
    <w:rsid w:val="00B0717F"/>
    <w:rsid w:val="00B1325B"/>
    <w:rsid w:val="00B15E10"/>
    <w:rsid w:val="00B16D29"/>
    <w:rsid w:val="00B2291D"/>
    <w:rsid w:val="00B23BAB"/>
    <w:rsid w:val="00B37182"/>
    <w:rsid w:val="00B53166"/>
    <w:rsid w:val="00B555F6"/>
    <w:rsid w:val="00B6170C"/>
    <w:rsid w:val="00B61BA2"/>
    <w:rsid w:val="00B649C4"/>
    <w:rsid w:val="00B654BA"/>
    <w:rsid w:val="00B67D96"/>
    <w:rsid w:val="00B8056E"/>
    <w:rsid w:val="00B83D3B"/>
    <w:rsid w:val="00B921E7"/>
    <w:rsid w:val="00B95B4D"/>
    <w:rsid w:val="00B96AD7"/>
    <w:rsid w:val="00BA332E"/>
    <w:rsid w:val="00BB4B97"/>
    <w:rsid w:val="00BC3E8E"/>
    <w:rsid w:val="00BC55E2"/>
    <w:rsid w:val="00BD596A"/>
    <w:rsid w:val="00BD677F"/>
    <w:rsid w:val="00BE3E55"/>
    <w:rsid w:val="00BE5EDF"/>
    <w:rsid w:val="00BF309D"/>
    <w:rsid w:val="00BF5B29"/>
    <w:rsid w:val="00C053A2"/>
    <w:rsid w:val="00C13573"/>
    <w:rsid w:val="00C17106"/>
    <w:rsid w:val="00C20AFD"/>
    <w:rsid w:val="00C21347"/>
    <w:rsid w:val="00C21E7E"/>
    <w:rsid w:val="00C2657C"/>
    <w:rsid w:val="00C3514B"/>
    <w:rsid w:val="00C43E22"/>
    <w:rsid w:val="00C4477F"/>
    <w:rsid w:val="00C51461"/>
    <w:rsid w:val="00C611C2"/>
    <w:rsid w:val="00C6598C"/>
    <w:rsid w:val="00C71D7C"/>
    <w:rsid w:val="00C76771"/>
    <w:rsid w:val="00C82F02"/>
    <w:rsid w:val="00C95EB0"/>
    <w:rsid w:val="00C9706E"/>
    <w:rsid w:val="00CA4764"/>
    <w:rsid w:val="00CA5039"/>
    <w:rsid w:val="00CB787A"/>
    <w:rsid w:val="00CC10EA"/>
    <w:rsid w:val="00CC33B5"/>
    <w:rsid w:val="00CC71EA"/>
    <w:rsid w:val="00CD6E60"/>
    <w:rsid w:val="00CE10FA"/>
    <w:rsid w:val="00CE11DA"/>
    <w:rsid w:val="00CF7524"/>
    <w:rsid w:val="00CF7DF2"/>
    <w:rsid w:val="00D02F1D"/>
    <w:rsid w:val="00D03036"/>
    <w:rsid w:val="00D063F2"/>
    <w:rsid w:val="00D14F9D"/>
    <w:rsid w:val="00D247A4"/>
    <w:rsid w:val="00D25611"/>
    <w:rsid w:val="00D32C57"/>
    <w:rsid w:val="00D33238"/>
    <w:rsid w:val="00D3772D"/>
    <w:rsid w:val="00D423AE"/>
    <w:rsid w:val="00D43A12"/>
    <w:rsid w:val="00D43B76"/>
    <w:rsid w:val="00D52216"/>
    <w:rsid w:val="00D54CAD"/>
    <w:rsid w:val="00D77B4B"/>
    <w:rsid w:val="00D868A9"/>
    <w:rsid w:val="00D90495"/>
    <w:rsid w:val="00D92829"/>
    <w:rsid w:val="00DA212B"/>
    <w:rsid w:val="00DC23FC"/>
    <w:rsid w:val="00DC29BE"/>
    <w:rsid w:val="00DC3F7C"/>
    <w:rsid w:val="00DC702D"/>
    <w:rsid w:val="00DD5C24"/>
    <w:rsid w:val="00DD78A1"/>
    <w:rsid w:val="00DE4709"/>
    <w:rsid w:val="00DE688F"/>
    <w:rsid w:val="00DF11FC"/>
    <w:rsid w:val="00DF5EB4"/>
    <w:rsid w:val="00E01468"/>
    <w:rsid w:val="00E03A94"/>
    <w:rsid w:val="00E052B1"/>
    <w:rsid w:val="00E20CBA"/>
    <w:rsid w:val="00E23EF6"/>
    <w:rsid w:val="00E43AEB"/>
    <w:rsid w:val="00E44925"/>
    <w:rsid w:val="00E52E04"/>
    <w:rsid w:val="00E64029"/>
    <w:rsid w:val="00E64EA5"/>
    <w:rsid w:val="00E731F4"/>
    <w:rsid w:val="00E8045D"/>
    <w:rsid w:val="00E900CF"/>
    <w:rsid w:val="00E9514D"/>
    <w:rsid w:val="00E9601B"/>
    <w:rsid w:val="00EA0FA7"/>
    <w:rsid w:val="00EA117C"/>
    <w:rsid w:val="00EA14A8"/>
    <w:rsid w:val="00EA2916"/>
    <w:rsid w:val="00EB102E"/>
    <w:rsid w:val="00EB5C30"/>
    <w:rsid w:val="00EC610E"/>
    <w:rsid w:val="00EC6CD5"/>
    <w:rsid w:val="00ED51BC"/>
    <w:rsid w:val="00EE51AA"/>
    <w:rsid w:val="00F10DF3"/>
    <w:rsid w:val="00F237BE"/>
    <w:rsid w:val="00F25BBB"/>
    <w:rsid w:val="00F4778D"/>
    <w:rsid w:val="00F54317"/>
    <w:rsid w:val="00F62C85"/>
    <w:rsid w:val="00F63631"/>
    <w:rsid w:val="00F673BC"/>
    <w:rsid w:val="00F727F6"/>
    <w:rsid w:val="00F817F5"/>
    <w:rsid w:val="00F832D6"/>
    <w:rsid w:val="00F87A45"/>
    <w:rsid w:val="00F9285F"/>
    <w:rsid w:val="00FA2975"/>
    <w:rsid w:val="00FA57AC"/>
    <w:rsid w:val="00FB3CE7"/>
    <w:rsid w:val="00FB5321"/>
    <w:rsid w:val="00FC09F9"/>
    <w:rsid w:val="00FC2DE4"/>
    <w:rsid w:val="00FC33C1"/>
    <w:rsid w:val="00FC3A57"/>
    <w:rsid w:val="00FC638B"/>
    <w:rsid w:val="00FD5432"/>
    <w:rsid w:val="00FD745D"/>
    <w:rsid w:val="00FE1CC2"/>
    <w:rsid w:val="00FF7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tabs>
        <w:tab w:val="num" w:pos="0"/>
        <w:tab w:val="num" w:pos="926"/>
      </w:tabs>
      <w:ind w:left="926" w:hanging="360"/>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uiPriority w:val="99"/>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D82CBB"/>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
    <w:uiPriority w:val="99"/>
    <w:semiHidden/>
    <w:locked/>
    <w:rsid w:val="0008303F"/>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CC10EA"/>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9A3765"/>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D868A9"/>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4"/>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5"/>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6"/>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num" w:pos="1275"/>
        <w:tab w:val="left" w:pos="1985"/>
        <w:tab w:val="left" w:pos="2410"/>
        <w:tab w:val="left" w:pos="2552"/>
        <w:tab w:val="left" w:pos="3119"/>
        <w:tab w:val="left" w:pos="3402"/>
        <w:tab w:val="left" w:pos="3686"/>
        <w:tab w:val="left" w:pos="3969"/>
      </w:tabs>
      <w:spacing w:before="280" w:after="120" w:line="360" w:lineRule="exact"/>
      <w:ind w:left="1275"/>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8"/>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7"/>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0"/>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9"/>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1"/>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14"/>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 w:val="22"/>
      <w:szCs w:val="24"/>
    </w:rPr>
  </w:style>
  <w:style w:type="paragraph" w:customStyle="1" w:styleId="REF02Societe">
    <w:name w:val="#REF#02#Societe"/>
    <w:uiPriority w:val="99"/>
    <w:rsid w:val="003141E6"/>
    <w:pPr>
      <w:numPr>
        <w:numId w:val="12"/>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3"/>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39"/>
    <w:rsid w:val="009B20CC"/>
    <w:pPr>
      <w:numPr>
        <w:ilvl w:val="1"/>
        <w:numId w:val="4"/>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5"/>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360"/>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160"/>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NormalWeb">
    <w:name w:val="Normal (Web)"/>
    <w:basedOn w:val="Normal"/>
    <w:uiPriority w:val="99"/>
    <w:semiHidden/>
    <w:unhideWhenUsed/>
    <w:locked/>
    <w:rsid w:val="00A0402A"/>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tabs>
        <w:tab w:val="num" w:pos="0"/>
        <w:tab w:val="num" w:pos="926"/>
      </w:tabs>
      <w:ind w:left="926" w:hanging="360"/>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uiPriority w:val="99"/>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D82CBB"/>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
    <w:uiPriority w:val="99"/>
    <w:semiHidden/>
    <w:locked/>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CC10EA"/>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9A3765"/>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D868A9"/>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4"/>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5"/>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6"/>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num" w:pos="1275"/>
        <w:tab w:val="left" w:pos="1985"/>
        <w:tab w:val="left" w:pos="2410"/>
        <w:tab w:val="left" w:pos="2552"/>
        <w:tab w:val="left" w:pos="3119"/>
        <w:tab w:val="left" w:pos="3402"/>
        <w:tab w:val="left" w:pos="3686"/>
        <w:tab w:val="left" w:pos="3969"/>
      </w:tabs>
      <w:spacing w:before="280" w:after="120" w:line="360" w:lineRule="exact"/>
      <w:ind w:left="1275"/>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8"/>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7"/>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0"/>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9"/>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1"/>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14"/>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 w:val="22"/>
      <w:szCs w:val="24"/>
    </w:rPr>
  </w:style>
  <w:style w:type="paragraph" w:customStyle="1" w:styleId="REF02Societe">
    <w:name w:val="#REF#02#Societe"/>
    <w:uiPriority w:val="99"/>
    <w:rsid w:val="003141E6"/>
    <w:pPr>
      <w:numPr>
        <w:numId w:val="12"/>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3"/>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39"/>
    <w:rsid w:val="009B20CC"/>
    <w:pPr>
      <w:numPr>
        <w:ilvl w:val="1"/>
        <w:numId w:val="4"/>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5"/>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360"/>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160"/>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NormalWeb">
    <w:name w:val="Normal (Web)"/>
    <w:basedOn w:val="Normal"/>
    <w:uiPriority w:val="99"/>
    <w:semiHidden/>
    <w:unhideWhenUsed/>
    <w:locked/>
    <w:rsid w:val="00A0402A"/>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068236">
      <w:marLeft w:val="0"/>
      <w:marRight w:val="0"/>
      <w:marTop w:val="0"/>
      <w:marBottom w:val="0"/>
      <w:divBdr>
        <w:top w:val="none" w:sz="0" w:space="0" w:color="auto"/>
        <w:left w:val="none" w:sz="0" w:space="0" w:color="auto"/>
        <w:bottom w:val="none" w:sz="0" w:space="0" w:color="auto"/>
        <w:right w:val="none" w:sz="0" w:space="0" w:color="auto"/>
      </w:divBdr>
      <w:divsChild>
        <w:div w:id="2107068234">
          <w:marLeft w:val="1166"/>
          <w:marRight w:val="0"/>
          <w:marTop w:val="43"/>
          <w:marBottom w:val="0"/>
          <w:divBdr>
            <w:top w:val="none" w:sz="0" w:space="0" w:color="auto"/>
            <w:left w:val="none" w:sz="0" w:space="0" w:color="auto"/>
            <w:bottom w:val="none" w:sz="0" w:space="0" w:color="auto"/>
            <w:right w:val="none" w:sz="0" w:space="0" w:color="auto"/>
          </w:divBdr>
        </w:div>
        <w:div w:id="2107068238">
          <w:marLeft w:val="1166"/>
          <w:marRight w:val="0"/>
          <w:marTop w:val="43"/>
          <w:marBottom w:val="0"/>
          <w:divBdr>
            <w:top w:val="none" w:sz="0" w:space="0" w:color="auto"/>
            <w:left w:val="none" w:sz="0" w:space="0" w:color="auto"/>
            <w:bottom w:val="none" w:sz="0" w:space="0" w:color="auto"/>
            <w:right w:val="none" w:sz="0" w:space="0" w:color="auto"/>
          </w:divBdr>
        </w:div>
        <w:div w:id="2107068239">
          <w:marLeft w:val="547"/>
          <w:marRight w:val="0"/>
          <w:marTop w:val="48"/>
          <w:marBottom w:val="0"/>
          <w:divBdr>
            <w:top w:val="none" w:sz="0" w:space="0" w:color="auto"/>
            <w:left w:val="none" w:sz="0" w:space="0" w:color="auto"/>
            <w:bottom w:val="none" w:sz="0" w:space="0" w:color="auto"/>
            <w:right w:val="none" w:sz="0" w:space="0" w:color="auto"/>
          </w:divBdr>
        </w:div>
        <w:div w:id="2107068242">
          <w:marLeft w:val="547"/>
          <w:marRight w:val="0"/>
          <w:marTop w:val="48"/>
          <w:marBottom w:val="0"/>
          <w:divBdr>
            <w:top w:val="none" w:sz="0" w:space="0" w:color="auto"/>
            <w:left w:val="none" w:sz="0" w:space="0" w:color="auto"/>
            <w:bottom w:val="none" w:sz="0" w:space="0" w:color="auto"/>
            <w:right w:val="none" w:sz="0" w:space="0" w:color="auto"/>
          </w:divBdr>
        </w:div>
        <w:div w:id="2107068244">
          <w:marLeft w:val="547"/>
          <w:marRight w:val="0"/>
          <w:marTop w:val="48"/>
          <w:marBottom w:val="0"/>
          <w:divBdr>
            <w:top w:val="none" w:sz="0" w:space="0" w:color="auto"/>
            <w:left w:val="none" w:sz="0" w:space="0" w:color="auto"/>
            <w:bottom w:val="none" w:sz="0" w:space="0" w:color="auto"/>
            <w:right w:val="none" w:sz="0" w:space="0" w:color="auto"/>
          </w:divBdr>
        </w:div>
        <w:div w:id="2107068253">
          <w:marLeft w:val="1166"/>
          <w:marRight w:val="0"/>
          <w:marTop w:val="43"/>
          <w:marBottom w:val="0"/>
          <w:divBdr>
            <w:top w:val="none" w:sz="0" w:space="0" w:color="auto"/>
            <w:left w:val="none" w:sz="0" w:space="0" w:color="auto"/>
            <w:bottom w:val="none" w:sz="0" w:space="0" w:color="auto"/>
            <w:right w:val="none" w:sz="0" w:space="0" w:color="auto"/>
          </w:divBdr>
        </w:div>
        <w:div w:id="2107068255">
          <w:marLeft w:val="1166"/>
          <w:marRight w:val="0"/>
          <w:marTop w:val="43"/>
          <w:marBottom w:val="0"/>
          <w:divBdr>
            <w:top w:val="none" w:sz="0" w:space="0" w:color="auto"/>
            <w:left w:val="none" w:sz="0" w:space="0" w:color="auto"/>
            <w:bottom w:val="none" w:sz="0" w:space="0" w:color="auto"/>
            <w:right w:val="none" w:sz="0" w:space="0" w:color="auto"/>
          </w:divBdr>
        </w:div>
        <w:div w:id="2107068256">
          <w:marLeft w:val="547"/>
          <w:marRight w:val="0"/>
          <w:marTop w:val="48"/>
          <w:marBottom w:val="0"/>
          <w:divBdr>
            <w:top w:val="none" w:sz="0" w:space="0" w:color="auto"/>
            <w:left w:val="none" w:sz="0" w:space="0" w:color="auto"/>
            <w:bottom w:val="none" w:sz="0" w:space="0" w:color="auto"/>
            <w:right w:val="none" w:sz="0" w:space="0" w:color="auto"/>
          </w:divBdr>
        </w:div>
      </w:divsChild>
    </w:div>
    <w:div w:id="2107068243">
      <w:marLeft w:val="0"/>
      <w:marRight w:val="0"/>
      <w:marTop w:val="0"/>
      <w:marBottom w:val="0"/>
      <w:divBdr>
        <w:top w:val="none" w:sz="0" w:space="0" w:color="auto"/>
        <w:left w:val="none" w:sz="0" w:space="0" w:color="auto"/>
        <w:bottom w:val="none" w:sz="0" w:space="0" w:color="auto"/>
        <w:right w:val="none" w:sz="0" w:space="0" w:color="auto"/>
      </w:divBdr>
    </w:div>
    <w:div w:id="2107068245">
      <w:marLeft w:val="0"/>
      <w:marRight w:val="0"/>
      <w:marTop w:val="0"/>
      <w:marBottom w:val="0"/>
      <w:divBdr>
        <w:top w:val="none" w:sz="0" w:space="0" w:color="auto"/>
        <w:left w:val="none" w:sz="0" w:space="0" w:color="auto"/>
        <w:bottom w:val="none" w:sz="0" w:space="0" w:color="auto"/>
        <w:right w:val="none" w:sz="0" w:space="0" w:color="auto"/>
      </w:divBdr>
    </w:div>
    <w:div w:id="2107068246">
      <w:marLeft w:val="0"/>
      <w:marRight w:val="0"/>
      <w:marTop w:val="0"/>
      <w:marBottom w:val="0"/>
      <w:divBdr>
        <w:top w:val="none" w:sz="0" w:space="0" w:color="auto"/>
        <w:left w:val="none" w:sz="0" w:space="0" w:color="auto"/>
        <w:bottom w:val="none" w:sz="0" w:space="0" w:color="auto"/>
        <w:right w:val="none" w:sz="0" w:space="0" w:color="auto"/>
      </w:divBdr>
    </w:div>
    <w:div w:id="2107068247">
      <w:marLeft w:val="0"/>
      <w:marRight w:val="0"/>
      <w:marTop w:val="0"/>
      <w:marBottom w:val="0"/>
      <w:divBdr>
        <w:top w:val="none" w:sz="0" w:space="0" w:color="auto"/>
        <w:left w:val="none" w:sz="0" w:space="0" w:color="auto"/>
        <w:bottom w:val="none" w:sz="0" w:space="0" w:color="auto"/>
        <w:right w:val="none" w:sz="0" w:space="0" w:color="auto"/>
      </w:divBdr>
    </w:div>
    <w:div w:id="2107068248">
      <w:marLeft w:val="0"/>
      <w:marRight w:val="0"/>
      <w:marTop w:val="0"/>
      <w:marBottom w:val="0"/>
      <w:divBdr>
        <w:top w:val="none" w:sz="0" w:space="0" w:color="auto"/>
        <w:left w:val="none" w:sz="0" w:space="0" w:color="auto"/>
        <w:bottom w:val="none" w:sz="0" w:space="0" w:color="auto"/>
        <w:right w:val="none" w:sz="0" w:space="0" w:color="auto"/>
      </w:divBdr>
    </w:div>
    <w:div w:id="2107068249">
      <w:marLeft w:val="0"/>
      <w:marRight w:val="0"/>
      <w:marTop w:val="0"/>
      <w:marBottom w:val="0"/>
      <w:divBdr>
        <w:top w:val="none" w:sz="0" w:space="0" w:color="auto"/>
        <w:left w:val="none" w:sz="0" w:space="0" w:color="auto"/>
        <w:bottom w:val="none" w:sz="0" w:space="0" w:color="auto"/>
        <w:right w:val="none" w:sz="0" w:space="0" w:color="auto"/>
      </w:divBdr>
    </w:div>
    <w:div w:id="2107068250">
      <w:marLeft w:val="0"/>
      <w:marRight w:val="0"/>
      <w:marTop w:val="0"/>
      <w:marBottom w:val="0"/>
      <w:divBdr>
        <w:top w:val="none" w:sz="0" w:space="0" w:color="auto"/>
        <w:left w:val="none" w:sz="0" w:space="0" w:color="auto"/>
        <w:bottom w:val="none" w:sz="0" w:space="0" w:color="auto"/>
        <w:right w:val="none" w:sz="0" w:space="0" w:color="auto"/>
      </w:divBdr>
    </w:div>
    <w:div w:id="2107068251">
      <w:marLeft w:val="0"/>
      <w:marRight w:val="0"/>
      <w:marTop w:val="0"/>
      <w:marBottom w:val="0"/>
      <w:divBdr>
        <w:top w:val="none" w:sz="0" w:space="0" w:color="auto"/>
        <w:left w:val="none" w:sz="0" w:space="0" w:color="auto"/>
        <w:bottom w:val="none" w:sz="0" w:space="0" w:color="auto"/>
        <w:right w:val="none" w:sz="0" w:space="0" w:color="auto"/>
      </w:divBdr>
    </w:div>
    <w:div w:id="2107068252">
      <w:marLeft w:val="0"/>
      <w:marRight w:val="0"/>
      <w:marTop w:val="0"/>
      <w:marBottom w:val="0"/>
      <w:divBdr>
        <w:top w:val="none" w:sz="0" w:space="0" w:color="auto"/>
        <w:left w:val="none" w:sz="0" w:space="0" w:color="auto"/>
        <w:bottom w:val="none" w:sz="0" w:space="0" w:color="auto"/>
        <w:right w:val="none" w:sz="0" w:space="0" w:color="auto"/>
      </w:divBdr>
      <w:divsChild>
        <w:div w:id="2107068235">
          <w:marLeft w:val="547"/>
          <w:marRight w:val="0"/>
          <w:marTop w:val="48"/>
          <w:marBottom w:val="0"/>
          <w:divBdr>
            <w:top w:val="none" w:sz="0" w:space="0" w:color="auto"/>
            <w:left w:val="none" w:sz="0" w:space="0" w:color="auto"/>
            <w:bottom w:val="none" w:sz="0" w:space="0" w:color="auto"/>
            <w:right w:val="none" w:sz="0" w:space="0" w:color="auto"/>
          </w:divBdr>
        </w:div>
        <w:div w:id="2107068237">
          <w:marLeft w:val="1166"/>
          <w:marRight w:val="0"/>
          <w:marTop w:val="43"/>
          <w:marBottom w:val="0"/>
          <w:divBdr>
            <w:top w:val="none" w:sz="0" w:space="0" w:color="auto"/>
            <w:left w:val="none" w:sz="0" w:space="0" w:color="auto"/>
            <w:bottom w:val="none" w:sz="0" w:space="0" w:color="auto"/>
            <w:right w:val="none" w:sz="0" w:space="0" w:color="auto"/>
          </w:divBdr>
        </w:div>
        <w:div w:id="2107068240">
          <w:marLeft w:val="1166"/>
          <w:marRight w:val="0"/>
          <w:marTop w:val="43"/>
          <w:marBottom w:val="0"/>
          <w:divBdr>
            <w:top w:val="none" w:sz="0" w:space="0" w:color="auto"/>
            <w:left w:val="none" w:sz="0" w:space="0" w:color="auto"/>
            <w:bottom w:val="none" w:sz="0" w:space="0" w:color="auto"/>
            <w:right w:val="none" w:sz="0" w:space="0" w:color="auto"/>
          </w:divBdr>
        </w:div>
        <w:div w:id="2107068241">
          <w:marLeft w:val="547"/>
          <w:marRight w:val="0"/>
          <w:marTop w:val="48"/>
          <w:marBottom w:val="0"/>
          <w:divBdr>
            <w:top w:val="none" w:sz="0" w:space="0" w:color="auto"/>
            <w:left w:val="none" w:sz="0" w:space="0" w:color="auto"/>
            <w:bottom w:val="none" w:sz="0" w:space="0" w:color="auto"/>
            <w:right w:val="none" w:sz="0" w:space="0" w:color="auto"/>
          </w:divBdr>
        </w:div>
        <w:div w:id="2107068254">
          <w:marLeft w:val="1166"/>
          <w:marRight w:val="0"/>
          <w:marTop w:val="4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1.emf"/></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5E5656D5EF8F439F9DE0A63B413C97" ma:contentTypeVersion="11" ma:contentTypeDescription="Crée un document." ma:contentTypeScope="" ma:versionID="5d395fec6385af551fee1dc19b39ffc5">
  <xsd:schema xmlns:xsd="http://www.w3.org/2001/XMLSchema" xmlns:xs="http://www.w3.org/2001/XMLSchema" xmlns:p="http://schemas.microsoft.com/office/2006/metadata/properties" xmlns:ns2="b1e96a75-7782-4131-adb0-32512da3826d" targetNamespace="http://schemas.microsoft.com/office/2006/metadata/properties" ma:root="true" ma:fieldsID="6ae4f1c738a83076851600e420293490" ns2:_="">
    <xsd:import namespace="b1e96a75-7782-4131-adb0-32512da382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96a75-7782-4131-adb0-32512da382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D7F1D-4C60-4EF8-9B52-1DA454CE78D7}"/>
</file>

<file path=customXml/itemProps2.xml><?xml version="1.0" encoding="utf-8"?>
<ds:datastoreItem xmlns:ds="http://schemas.openxmlformats.org/officeDocument/2006/customXml" ds:itemID="{32B46C40-B548-4652-A7D8-7A3FE42E347D}">
  <ds:schemaRefs>
    <ds:schemaRef ds:uri="http://schemas.microsoft.com/office/2006/metadata/properties"/>
    <ds:schemaRef ds:uri="9c97f8e9-86c7-4e99-9925-cc9540b321fe"/>
  </ds:schemaRefs>
</ds:datastoreItem>
</file>

<file path=customXml/itemProps3.xml><?xml version="1.0" encoding="utf-8"?>
<ds:datastoreItem xmlns:ds="http://schemas.openxmlformats.org/officeDocument/2006/customXml" ds:itemID="{0E60599A-DB46-4A13-ABE1-11CE1614B035}">
  <ds:schemaRefs>
    <ds:schemaRef ds:uri="http://schemas.microsoft.com/sharepoint/v3/contenttype/forms"/>
  </ds:schemaRefs>
</ds:datastoreItem>
</file>

<file path=customXml/itemProps4.xml><?xml version="1.0" encoding="utf-8"?>
<ds:datastoreItem xmlns:ds="http://schemas.openxmlformats.org/officeDocument/2006/customXml" ds:itemID="{63C9A62E-D74B-420D-9208-6054C1BB1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v1.6.dot</Template>
  <TotalTime>41</TotalTime>
  <Pages>1</Pages>
  <Words>1717</Words>
  <Characters>9448</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11143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1.1</cp:keywords>
  <cp:lastModifiedBy>GUIGON Yves DTSI/DSI</cp:lastModifiedBy>
  <cp:revision>8</cp:revision>
  <cp:lastPrinted>2012-12-03T14:15:00Z</cp:lastPrinted>
  <dcterms:created xsi:type="dcterms:W3CDTF">2016-07-12T08:39:00Z</dcterms:created>
  <dcterms:modified xsi:type="dcterms:W3CDTF">2017-04-05T15:40:00Z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0x010100E75E5656D5EF8F439F9DE0A63B413C97</vt:lpwstr>
  </property>
  <property fmtid="{D5CDD505-2E9C-101B-9397-08002B2CF9AE}" pid="3" name="_NewReviewCycle">
    <vt:lpwstr/>
  </property>
</Properties>
</file>